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FF1C2C" w:rsidRPr="00F62E12" w14:paraId="59407AF0" w14:textId="77777777" w:rsidTr="005A2299">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BC3D560" w14:textId="77777777" w:rsidR="00FF1C2C" w:rsidRPr="00F62E12" w:rsidRDefault="00FF1C2C" w:rsidP="005A2299">
            <w:pPr>
              <w:tabs>
                <w:tab w:val="center" w:pos="4680"/>
              </w:tabs>
              <w:suppressAutoHyphens/>
              <w:spacing w:before="0"/>
              <w:jc w:val="center"/>
              <w:rPr>
                <w:b/>
                <w:spacing w:val="-3"/>
                <w:szCs w:val="24"/>
              </w:rPr>
            </w:pPr>
            <w:bookmarkStart w:id="0" w:name="_Hlk203980936"/>
            <w:r w:rsidRPr="00F62E12">
              <w:rPr>
                <w:b/>
              </w:rPr>
              <w:br w:type="page"/>
            </w:r>
            <w:r w:rsidRPr="00F62E12">
              <w:rPr>
                <w:b/>
                <w:spacing w:val="-3"/>
                <w:szCs w:val="24"/>
              </w:rPr>
              <w:t>U.S. Radiocommunications Sector</w:t>
            </w:r>
          </w:p>
          <w:p w14:paraId="12DD9241" w14:textId="77777777" w:rsidR="00FF1C2C" w:rsidRPr="00F62E12" w:rsidRDefault="00FF1C2C" w:rsidP="005A2299">
            <w:pPr>
              <w:keepNext/>
              <w:keepLines/>
              <w:spacing w:before="0" w:after="120"/>
              <w:jc w:val="center"/>
              <w:rPr>
                <w:b/>
                <w:spacing w:val="-3"/>
                <w:szCs w:val="24"/>
              </w:rPr>
            </w:pPr>
            <w:r w:rsidRPr="00F62E12">
              <w:rPr>
                <w:b/>
                <w:spacing w:val="-3"/>
                <w:szCs w:val="24"/>
              </w:rPr>
              <w:t>Fact Sheet</w:t>
            </w:r>
          </w:p>
        </w:tc>
      </w:tr>
      <w:tr w:rsidR="00FF1C2C" w:rsidRPr="00F62E12" w14:paraId="75F5FAA4" w14:textId="77777777" w:rsidTr="005A2299">
        <w:trPr>
          <w:trHeight w:val="348"/>
        </w:trPr>
        <w:tc>
          <w:tcPr>
            <w:tcW w:w="3984" w:type="dxa"/>
            <w:tcBorders>
              <w:left w:val="double" w:sz="6" w:space="0" w:color="auto"/>
            </w:tcBorders>
          </w:tcPr>
          <w:p w14:paraId="19B9334A" w14:textId="77777777" w:rsidR="00FF1C2C" w:rsidRPr="00F62E12" w:rsidRDefault="00FF1C2C" w:rsidP="005A2299">
            <w:pPr>
              <w:spacing w:after="120"/>
              <w:ind w:left="900" w:right="144" w:hanging="756"/>
              <w:rPr>
                <w:szCs w:val="24"/>
              </w:rPr>
            </w:pPr>
            <w:r w:rsidRPr="00F62E12">
              <w:rPr>
                <w:b/>
                <w:szCs w:val="24"/>
              </w:rPr>
              <w:t>Working Party:</w:t>
            </w:r>
            <w:r w:rsidRPr="00F62E12">
              <w:rPr>
                <w:szCs w:val="24"/>
              </w:rPr>
              <w:t xml:space="preserve">  ITU-R WP 5</w:t>
            </w:r>
            <w:r>
              <w:rPr>
                <w:szCs w:val="24"/>
              </w:rPr>
              <w:t xml:space="preserve">B </w:t>
            </w:r>
          </w:p>
        </w:tc>
        <w:tc>
          <w:tcPr>
            <w:tcW w:w="5409" w:type="dxa"/>
            <w:tcBorders>
              <w:right w:val="double" w:sz="6" w:space="0" w:color="auto"/>
            </w:tcBorders>
          </w:tcPr>
          <w:p w14:paraId="70F15926" w14:textId="0FC63AEF" w:rsidR="00FF1C2C" w:rsidRPr="00F62E12" w:rsidRDefault="00FF1C2C" w:rsidP="005A2299">
            <w:pPr>
              <w:spacing w:after="120"/>
              <w:ind w:left="144" w:right="144"/>
              <w:rPr>
                <w:szCs w:val="24"/>
              </w:rPr>
            </w:pPr>
            <w:r w:rsidRPr="00F62E12">
              <w:rPr>
                <w:b/>
                <w:szCs w:val="24"/>
              </w:rPr>
              <w:t>Document No:</w:t>
            </w:r>
            <w:r w:rsidRPr="00F62E12">
              <w:rPr>
                <w:szCs w:val="24"/>
              </w:rPr>
              <w:t xml:space="preserve"> </w:t>
            </w:r>
            <w:r w:rsidR="007E1017" w:rsidRPr="009E5C92">
              <w:rPr>
                <w:rFonts w:eastAsia="Times New Roman"/>
                <w:szCs w:val="24"/>
                <w:lang w:eastAsia="zh-CN"/>
              </w:rPr>
              <w:t>USWP5B35-</w:t>
            </w:r>
            <w:r w:rsidR="007E1017">
              <w:rPr>
                <w:rFonts w:eastAsia="Times New Roman"/>
                <w:szCs w:val="24"/>
                <w:lang w:eastAsia="zh-CN"/>
              </w:rPr>
              <w:t>06</w:t>
            </w:r>
            <w:r w:rsidR="00EC4515">
              <w:rPr>
                <w:rFonts w:eastAsia="Times New Roman"/>
                <w:szCs w:val="24"/>
                <w:lang w:eastAsia="zh-CN"/>
              </w:rPr>
              <w:t>_R</w:t>
            </w:r>
            <w:r w:rsidR="00AB5B26">
              <w:rPr>
                <w:rFonts w:eastAsia="Times New Roman"/>
                <w:szCs w:val="24"/>
                <w:lang w:eastAsia="zh-CN"/>
              </w:rPr>
              <w:t>2</w:t>
            </w:r>
          </w:p>
        </w:tc>
      </w:tr>
      <w:tr w:rsidR="00FF1C2C" w:rsidRPr="00F62E12" w14:paraId="747AF0E8" w14:textId="77777777" w:rsidTr="005A2299">
        <w:trPr>
          <w:trHeight w:val="378"/>
        </w:trPr>
        <w:tc>
          <w:tcPr>
            <w:tcW w:w="3984" w:type="dxa"/>
            <w:tcBorders>
              <w:left w:val="double" w:sz="6" w:space="0" w:color="auto"/>
            </w:tcBorders>
          </w:tcPr>
          <w:p w14:paraId="789D5EE2" w14:textId="77777777" w:rsidR="00FF1C2C" w:rsidRPr="00F62E12" w:rsidRDefault="00FF1C2C" w:rsidP="005A2299">
            <w:pPr>
              <w:spacing w:before="0"/>
              <w:ind w:left="144" w:right="144"/>
              <w:rPr>
                <w:szCs w:val="24"/>
              </w:rPr>
            </w:pPr>
            <w:r w:rsidRPr="007250B3">
              <w:rPr>
                <w:b/>
                <w:szCs w:val="24"/>
                <w:lang w:val="en-US"/>
              </w:rPr>
              <w:t>Ref:</w:t>
            </w:r>
            <w:r w:rsidRPr="007250B3">
              <w:rPr>
                <w:szCs w:val="24"/>
                <w:lang w:val="en-US"/>
              </w:rPr>
              <w:t xml:space="preserve"> </w:t>
            </w:r>
            <w:r w:rsidRPr="004522F2">
              <w:rPr>
                <w:rFonts w:hint="eastAsia"/>
                <w:lang w:val="it-IT"/>
              </w:rPr>
              <w:t>Annex 2.</w:t>
            </w:r>
            <w:r>
              <w:rPr>
                <w:rFonts w:hint="eastAsia"/>
                <w:lang w:val="it-IT" w:eastAsia="ko-KR"/>
              </w:rPr>
              <w:t>3</w:t>
            </w:r>
            <w:r w:rsidRPr="00C62709">
              <w:rPr>
                <w:lang w:val="it-IT"/>
              </w:rPr>
              <w:t xml:space="preserve"> to</w:t>
            </w:r>
            <w:r>
              <w:rPr>
                <w:lang w:val="it-IT"/>
              </w:rPr>
              <w:t xml:space="preserve"> </w:t>
            </w:r>
            <w:r w:rsidRPr="00C62709">
              <w:rPr>
                <w:lang w:val="it-IT"/>
              </w:rPr>
              <w:t>Document 5B/</w:t>
            </w:r>
            <w:r>
              <w:rPr>
                <w:rFonts w:hint="eastAsia"/>
                <w:lang w:val="it-IT" w:eastAsia="ko-KR"/>
              </w:rPr>
              <w:t>315</w:t>
            </w:r>
          </w:p>
        </w:tc>
        <w:tc>
          <w:tcPr>
            <w:tcW w:w="5409" w:type="dxa"/>
            <w:tcBorders>
              <w:right w:val="double" w:sz="6" w:space="0" w:color="auto"/>
            </w:tcBorders>
          </w:tcPr>
          <w:p w14:paraId="484E074D" w14:textId="436B8415" w:rsidR="00FF1C2C" w:rsidRPr="00F62E12" w:rsidRDefault="00FF1C2C" w:rsidP="005A2299">
            <w:pPr>
              <w:tabs>
                <w:tab w:val="left" w:pos="162"/>
              </w:tabs>
              <w:spacing w:before="0"/>
              <w:ind w:left="612" w:right="144" w:hanging="468"/>
              <w:rPr>
                <w:szCs w:val="24"/>
              </w:rPr>
            </w:pPr>
            <w:r w:rsidRPr="00F62E12">
              <w:rPr>
                <w:b/>
                <w:szCs w:val="24"/>
              </w:rPr>
              <w:t>Date:</w:t>
            </w:r>
            <w:r>
              <w:rPr>
                <w:b/>
                <w:szCs w:val="24"/>
              </w:rPr>
              <w:t xml:space="preserve"> </w:t>
            </w:r>
            <w:r w:rsidR="00E21CE4">
              <w:rPr>
                <w:bCs/>
                <w:szCs w:val="24"/>
              </w:rPr>
              <w:t>08</w:t>
            </w:r>
            <w:r>
              <w:rPr>
                <w:bCs/>
                <w:szCs w:val="24"/>
              </w:rPr>
              <w:t xml:space="preserve"> </w:t>
            </w:r>
            <w:r w:rsidR="00E21CE4">
              <w:rPr>
                <w:bCs/>
                <w:szCs w:val="24"/>
              </w:rPr>
              <w:t>August</w:t>
            </w:r>
            <w:r>
              <w:rPr>
                <w:bCs/>
                <w:szCs w:val="24"/>
              </w:rPr>
              <w:t xml:space="preserve"> 2025</w:t>
            </w:r>
          </w:p>
        </w:tc>
      </w:tr>
      <w:tr w:rsidR="00FF1C2C" w:rsidRPr="00F62E12" w14:paraId="06EB58A1" w14:textId="77777777" w:rsidTr="005A2299">
        <w:trPr>
          <w:trHeight w:val="459"/>
        </w:trPr>
        <w:tc>
          <w:tcPr>
            <w:tcW w:w="9393" w:type="dxa"/>
            <w:gridSpan w:val="2"/>
            <w:tcBorders>
              <w:left w:val="double" w:sz="6" w:space="0" w:color="auto"/>
              <w:right w:val="double" w:sz="6" w:space="0" w:color="auto"/>
            </w:tcBorders>
          </w:tcPr>
          <w:p w14:paraId="2B78EF9D" w14:textId="77777777" w:rsidR="00FF1C2C" w:rsidRPr="009D1CA3" w:rsidRDefault="00FF1C2C" w:rsidP="005A2299">
            <w:r w:rsidRPr="00F323BE">
              <w:t>Document Title:</w:t>
            </w:r>
            <w:r w:rsidRPr="00F82399">
              <w:t xml:space="preserve">  </w:t>
            </w:r>
            <w:bookmarkStart w:id="1" w:name="_Hlk99374996"/>
            <w:bookmarkStart w:id="2" w:name="_Hlk93660584"/>
            <w:bookmarkStart w:id="3" w:name="_Hlk206512760"/>
            <w:r w:rsidRPr="009D1CA3">
              <w:t xml:space="preserve">Annex 2.3 to Working Party 5B Chair’s Report WORKING DOCUMENT TOWARDS A PRELIMINARY DRAFT NEW REPORT ITU-R </w:t>
            </w:r>
            <w:proofErr w:type="gramStart"/>
            <w:r w:rsidRPr="009D1CA3">
              <w:t>M.[</w:t>
            </w:r>
            <w:proofErr w:type="gramEnd"/>
            <w:r w:rsidRPr="009D1CA3">
              <w:t>RLS_AMS_ANTENNAS]</w:t>
            </w:r>
          </w:p>
          <w:p w14:paraId="598D3346" w14:textId="77777777" w:rsidR="00FF1C2C" w:rsidRPr="009D1CA3" w:rsidRDefault="00FF1C2C" w:rsidP="005A2299">
            <w:r w:rsidRPr="009D1CA3">
              <w:t>Antenna radiation patterns of radiodetermination radar and aeronautical mobile systems</w:t>
            </w:r>
            <w:bookmarkEnd w:id="1"/>
            <w:bookmarkEnd w:id="2"/>
          </w:p>
          <w:bookmarkEnd w:id="3"/>
          <w:p w14:paraId="18F4EB16" w14:textId="77777777" w:rsidR="00FF1C2C" w:rsidRPr="00F62E12" w:rsidRDefault="00FF1C2C" w:rsidP="005A2299">
            <w:pPr>
              <w:spacing w:before="0" w:after="120"/>
              <w:ind w:left="187"/>
              <w:jc w:val="both"/>
              <w:rPr>
                <w:szCs w:val="24"/>
              </w:rPr>
            </w:pPr>
          </w:p>
        </w:tc>
      </w:tr>
      <w:tr w:rsidR="00FF1C2C" w:rsidRPr="00000E35" w14:paraId="0497073D" w14:textId="77777777" w:rsidTr="005A2299">
        <w:trPr>
          <w:trHeight w:val="1960"/>
        </w:trPr>
        <w:tc>
          <w:tcPr>
            <w:tcW w:w="3984" w:type="dxa"/>
            <w:tcBorders>
              <w:left w:val="double" w:sz="6" w:space="0" w:color="auto"/>
            </w:tcBorders>
          </w:tcPr>
          <w:p w14:paraId="0DB3BD5B" w14:textId="77777777" w:rsidR="00FF1C2C" w:rsidRPr="00F62E12" w:rsidRDefault="00FF1C2C" w:rsidP="005A2299">
            <w:pPr>
              <w:ind w:left="144" w:right="144"/>
              <w:rPr>
                <w:b/>
                <w:szCs w:val="24"/>
              </w:rPr>
            </w:pPr>
            <w:r w:rsidRPr="00F62E12">
              <w:rPr>
                <w:b/>
                <w:szCs w:val="24"/>
              </w:rPr>
              <w:t>Author(s)/Contributors(s):</w:t>
            </w:r>
          </w:p>
          <w:p w14:paraId="43740D9F" w14:textId="77777777" w:rsidR="00FF1C2C" w:rsidRPr="00F62E12" w:rsidRDefault="00FF1C2C" w:rsidP="005A2299">
            <w:pPr>
              <w:spacing w:before="0"/>
              <w:ind w:left="144" w:right="144"/>
              <w:rPr>
                <w:bCs/>
                <w:iCs/>
                <w:szCs w:val="24"/>
              </w:rPr>
            </w:pPr>
          </w:p>
          <w:p w14:paraId="563B6421" w14:textId="77777777" w:rsidR="00FF1C2C" w:rsidRDefault="00FF1C2C" w:rsidP="005A2299">
            <w:pPr>
              <w:spacing w:before="0"/>
              <w:ind w:left="144" w:right="144"/>
              <w:rPr>
                <w:bCs/>
                <w:iCs/>
                <w:szCs w:val="24"/>
              </w:rPr>
            </w:pPr>
            <w:r>
              <w:rPr>
                <w:bCs/>
                <w:iCs/>
                <w:szCs w:val="24"/>
              </w:rPr>
              <w:t>Eric Lee</w:t>
            </w:r>
          </w:p>
          <w:p w14:paraId="3F7D17E3" w14:textId="77777777" w:rsidR="00FF1C2C" w:rsidRDefault="00FF1C2C" w:rsidP="005A2299">
            <w:pPr>
              <w:spacing w:before="0"/>
              <w:ind w:left="144" w:right="144"/>
              <w:rPr>
                <w:bCs/>
                <w:iCs/>
                <w:szCs w:val="24"/>
              </w:rPr>
            </w:pPr>
            <w:r>
              <w:rPr>
                <w:bCs/>
                <w:iCs/>
                <w:szCs w:val="24"/>
              </w:rPr>
              <w:t>NTIA</w:t>
            </w:r>
          </w:p>
          <w:p w14:paraId="3D0A2766" w14:textId="77777777" w:rsidR="00FF1C2C" w:rsidRDefault="00FF1C2C" w:rsidP="005A2299">
            <w:pPr>
              <w:spacing w:before="0"/>
              <w:ind w:left="144" w:right="144"/>
              <w:rPr>
                <w:bCs/>
                <w:iCs/>
                <w:szCs w:val="24"/>
              </w:rPr>
            </w:pPr>
          </w:p>
          <w:p w14:paraId="499635EB" w14:textId="77777777" w:rsidR="00FF1C2C" w:rsidRDefault="00FF1C2C" w:rsidP="005A2299">
            <w:pPr>
              <w:spacing w:before="0"/>
              <w:ind w:left="144" w:right="144"/>
              <w:rPr>
                <w:bCs/>
                <w:iCs/>
                <w:szCs w:val="24"/>
              </w:rPr>
            </w:pPr>
            <w:r>
              <w:rPr>
                <w:bCs/>
                <w:iCs/>
                <w:szCs w:val="24"/>
              </w:rPr>
              <w:t>Raafat Nasser</w:t>
            </w:r>
          </w:p>
          <w:p w14:paraId="229F4540" w14:textId="77777777" w:rsidR="00FF1C2C" w:rsidRDefault="00FF1C2C" w:rsidP="005A2299">
            <w:pPr>
              <w:spacing w:before="0"/>
              <w:ind w:left="144" w:right="144"/>
              <w:rPr>
                <w:bCs/>
                <w:iCs/>
                <w:szCs w:val="24"/>
              </w:rPr>
            </w:pPr>
            <w:r>
              <w:rPr>
                <w:bCs/>
                <w:iCs/>
                <w:szCs w:val="24"/>
              </w:rPr>
              <w:t>ACES (for NTIA)</w:t>
            </w:r>
          </w:p>
          <w:p w14:paraId="533069A9" w14:textId="77777777" w:rsidR="00FF1C2C" w:rsidRDefault="00FF1C2C" w:rsidP="005A2299">
            <w:pPr>
              <w:spacing w:before="0"/>
              <w:ind w:left="144" w:right="144"/>
              <w:rPr>
                <w:bCs/>
                <w:iCs/>
                <w:szCs w:val="24"/>
              </w:rPr>
            </w:pPr>
          </w:p>
          <w:p w14:paraId="03526831" w14:textId="77777777" w:rsidR="00FF1C2C" w:rsidRDefault="00FF1C2C" w:rsidP="005A2299">
            <w:pPr>
              <w:spacing w:before="0"/>
              <w:ind w:left="144" w:right="144"/>
              <w:rPr>
                <w:bCs/>
                <w:iCs/>
                <w:szCs w:val="24"/>
              </w:rPr>
            </w:pPr>
            <w:r>
              <w:rPr>
                <w:bCs/>
                <w:iCs/>
                <w:szCs w:val="24"/>
              </w:rPr>
              <w:t>Tito Alvarez</w:t>
            </w:r>
          </w:p>
          <w:p w14:paraId="0B73D394" w14:textId="7E7025C0" w:rsidR="00FF1C2C" w:rsidRPr="00F62E12" w:rsidRDefault="00FF1C2C" w:rsidP="005A2299">
            <w:pPr>
              <w:spacing w:before="0"/>
              <w:ind w:left="144" w:right="144"/>
              <w:rPr>
                <w:bCs/>
                <w:iCs/>
                <w:szCs w:val="24"/>
              </w:rPr>
            </w:pPr>
            <w:r>
              <w:rPr>
                <w:bCs/>
                <w:iCs/>
                <w:szCs w:val="24"/>
              </w:rPr>
              <w:t>FTI (for N</w:t>
            </w:r>
            <w:r w:rsidR="000D4331">
              <w:rPr>
                <w:bCs/>
                <w:iCs/>
                <w:szCs w:val="24"/>
              </w:rPr>
              <w:t>T</w:t>
            </w:r>
            <w:r>
              <w:rPr>
                <w:bCs/>
                <w:iCs/>
                <w:szCs w:val="24"/>
              </w:rPr>
              <w:t>IA)</w:t>
            </w:r>
          </w:p>
          <w:p w14:paraId="75889BF2" w14:textId="77777777" w:rsidR="00FF1C2C" w:rsidRDefault="00FF1C2C" w:rsidP="005A2299">
            <w:pPr>
              <w:spacing w:before="0"/>
              <w:ind w:right="144"/>
              <w:rPr>
                <w:bCs/>
                <w:iCs/>
                <w:szCs w:val="24"/>
                <w:lang w:val="pt-BR"/>
              </w:rPr>
            </w:pPr>
          </w:p>
          <w:p w14:paraId="7D6CC952" w14:textId="77777777" w:rsidR="00EC4515" w:rsidRDefault="00EC4515" w:rsidP="005A2299">
            <w:pPr>
              <w:spacing w:before="0"/>
              <w:ind w:right="144"/>
              <w:rPr>
                <w:bCs/>
                <w:iCs/>
                <w:szCs w:val="24"/>
                <w:lang w:val="pt-BR"/>
              </w:rPr>
            </w:pPr>
          </w:p>
          <w:p w14:paraId="3062A665" w14:textId="77777777" w:rsidR="00EC4515" w:rsidRPr="00EC4515" w:rsidRDefault="00EC4515" w:rsidP="00EC4515">
            <w:pPr>
              <w:spacing w:before="0"/>
              <w:ind w:left="144" w:right="144"/>
              <w:rPr>
                <w:bCs/>
                <w:iCs/>
                <w:szCs w:val="24"/>
                <w:lang w:val="en-US"/>
              </w:rPr>
            </w:pPr>
            <w:r w:rsidRPr="00EC4515">
              <w:rPr>
                <w:bCs/>
                <w:iCs/>
                <w:szCs w:val="24"/>
                <w:lang w:val="en-US"/>
              </w:rPr>
              <w:t>Ms. Emily Murphy</w:t>
            </w:r>
          </w:p>
          <w:p w14:paraId="46F801A4" w14:textId="1449E961" w:rsidR="00EC4515" w:rsidRPr="00EC4515" w:rsidRDefault="00EC4515" w:rsidP="00EC4515">
            <w:pPr>
              <w:spacing w:before="0"/>
              <w:ind w:left="144" w:right="144"/>
              <w:rPr>
                <w:bCs/>
                <w:iCs/>
                <w:szCs w:val="24"/>
              </w:rPr>
            </w:pPr>
            <w:r>
              <w:rPr>
                <w:bCs/>
                <w:iCs/>
                <w:szCs w:val="24"/>
                <w:lang w:val="en-US"/>
              </w:rPr>
              <w:t>DHS</w:t>
            </w:r>
          </w:p>
          <w:p w14:paraId="3363BBA8" w14:textId="77777777" w:rsidR="00EC4515" w:rsidRPr="00EC4515" w:rsidRDefault="00EC4515" w:rsidP="00EC4515">
            <w:pPr>
              <w:spacing w:before="0"/>
              <w:ind w:left="144" w:right="144"/>
              <w:rPr>
                <w:bCs/>
                <w:iCs/>
                <w:szCs w:val="24"/>
                <w:lang w:val="en-US"/>
              </w:rPr>
            </w:pPr>
          </w:p>
          <w:p w14:paraId="1422F606" w14:textId="77777777" w:rsidR="00EC4515" w:rsidRPr="00EC4515" w:rsidRDefault="00EC4515" w:rsidP="00EC4515">
            <w:pPr>
              <w:spacing w:before="0"/>
              <w:ind w:left="144" w:right="144"/>
              <w:rPr>
                <w:bCs/>
                <w:iCs/>
                <w:szCs w:val="24"/>
                <w:lang w:val="en-US"/>
              </w:rPr>
            </w:pPr>
            <w:r w:rsidRPr="00EC4515">
              <w:rPr>
                <w:bCs/>
                <w:iCs/>
                <w:szCs w:val="24"/>
                <w:lang w:val="en-US"/>
              </w:rPr>
              <w:t xml:space="preserve">Mr. Richard Ontiveros </w:t>
            </w:r>
          </w:p>
          <w:p w14:paraId="1DBB0FBF" w14:textId="1C0B0AE3" w:rsidR="00EC4515" w:rsidRPr="00EC4515" w:rsidRDefault="00EC4515" w:rsidP="00EC4515">
            <w:pPr>
              <w:spacing w:before="0"/>
              <w:ind w:left="144" w:right="144"/>
              <w:rPr>
                <w:bCs/>
                <w:iCs/>
                <w:szCs w:val="24"/>
              </w:rPr>
            </w:pPr>
            <w:r>
              <w:rPr>
                <w:bCs/>
                <w:iCs/>
                <w:szCs w:val="24"/>
              </w:rPr>
              <w:t>DHS</w:t>
            </w:r>
          </w:p>
          <w:p w14:paraId="2C57E15D" w14:textId="77777777" w:rsidR="00EC4515" w:rsidRPr="00EC4515" w:rsidRDefault="00EC4515" w:rsidP="00EC4515">
            <w:pPr>
              <w:spacing w:before="0"/>
              <w:ind w:left="144" w:right="144"/>
              <w:rPr>
                <w:bCs/>
                <w:iCs/>
                <w:szCs w:val="24"/>
                <w:lang w:val="en-US"/>
              </w:rPr>
            </w:pPr>
          </w:p>
          <w:p w14:paraId="426D717F" w14:textId="77777777" w:rsidR="00EC4515" w:rsidRPr="00EC4515" w:rsidRDefault="00EC4515" w:rsidP="00EC4515">
            <w:pPr>
              <w:spacing w:before="0"/>
              <w:ind w:left="144" w:right="144"/>
              <w:rPr>
                <w:bCs/>
                <w:iCs/>
                <w:szCs w:val="24"/>
                <w:lang w:val="en-US"/>
              </w:rPr>
            </w:pPr>
            <w:r w:rsidRPr="00EC4515">
              <w:rPr>
                <w:bCs/>
                <w:iCs/>
                <w:szCs w:val="24"/>
                <w:lang w:val="en-US"/>
              </w:rPr>
              <w:t>Mr. Dmitry Baraban  </w:t>
            </w:r>
          </w:p>
          <w:p w14:paraId="7206BB54" w14:textId="17043165" w:rsidR="00EC4515" w:rsidRPr="00EC4515" w:rsidRDefault="00EC4515" w:rsidP="00EC4515">
            <w:pPr>
              <w:spacing w:before="0"/>
              <w:ind w:left="144" w:right="144"/>
              <w:rPr>
                <w:bCs/>
                <w:iCs/>
                <w:szCs w:val="24"/>
              </w:rPr>
            </w:pPr>
            <w:r>
              <w:rPr>
                <w:bCs/>
                <w:iCs/>
                <w:szCs w:val="24"/>
              </w:rPr>
              <w:t>MITRE (for DHS)</w:t>
            </w:r>
          </w:p>
          <w:p w14:paraId="7624045C" w14:textId="77777777" w:rsidR="00EC4515" w:rsidRPr="007250B3" w:rsidRDefault="00EC4515" w:rsidP="00EC4515">
            <w:pPr>
              <w:spacing w:before="0"/>
              <w:ind w:left="144" w:right="144"/>
              <w:rPr>
                <w:bCs/>
                <w:iCs/>
                <w:szCs w:val="24"/>
                <w:lang w:val="pt-BR"/>
              </w:rPr>
            </w:pPr>
          </w:p>
          <w:p w14:paraId="14D3992E" w14:textId="77777777" w:rsidR="00FF1C2C" w:rsidRPr="00F62E12" w:rsidRDefault="00FF1C2C" w:rsidP="005A2299">
            <w:pPr>
              <w:spacing w:before="0"/>
              <w:ind w:right="144"/>
              <w:rPr>
                <w:bCs/>
                <w:iCs/>
                <w:szCs w:val="24"/>
              </w:rPr>
            </w:pPr>
          </w:p>
        </w:tc>
        <w:tc>
          <w:tcPr>
            <w:tcW w:w="5409" w:type="dxa"/>
            <w:tcBorders>
              <w:right w:val="double" w:sz="6" w:space="0" w:color="auto"/>
            </w:tcBorders>
          </w:tcPr>
          <w:p w14:paraId="14A8313C" w14:textId="77777777" w:rsidR="00FF1C2C" w:rsidRPr="00000E35" w:rsidRDefault="00FF1C2C" w:rsidP="005A2299">
            <w:pPr>
              <w:ind w:left="144" w:right="144"/>
              <w:rPr>
                <w:bCs/>
                <w:szCs w:val="24"/>
              </w:rPr>
            </w:pPr>
          </w:p>
          <w:p w14:paraId="13759521" w14:textId="77777777" w:rsidR="00FF1C2C" w:rsidRPr="00000E35" w:rsidRDefault="00FF1C2C" w:rsidP="005A2299">
            <w:pPr>
              <w:spacing w:before="0"/>
              <w:ind w:left="144" w:right="144"/>
              <w:rPr>
                <w:bCs/>
                <w:szCs w:val="24"/>
              </w:rPr>
            </w:pPr>
            <w:r w:rsidRPr="00000E35">
              <w:rPr>
                <w:bCs/>
                <w:szCs w:val="24"/>
              </w:rPr>
              <w:t xml:space="preserve">  </w:t>
            </w:r>
          </w:p>
          <w:p w14:paraId="20E6CDA9" w14:textId="77777777" w:rsidR="00FF1C2C" w:rsidRPr="00F62E12" w:rsidRDefault="00FF1C2C" w:rsidP="005A2299">
            <w:pPr>
              <w:spacing w:before="0"/>
              <w:ind w:right="144"/>
              <w:rPr>
                <w:bCs/>
                <w:color w:val="000000"/>
                <w:szCs w:val="24"/>
                <w:lang w:val="fr-FR"/>
              </w:rPr>
            </w:pPr>
            <w:r>
              <w:rPr>
                <w:bCs/>
                <w:color w:val="000000"/>
                <w:szCs w:val="24"/>
                <w:lang w:val="fr-FR"/>
              </w:rPr>
              <w:t xml:space="preserve"> </w:t>
            </w:r>
            <w:proofErr w:type="gramStart"/>
            <w:r w:rsidRPr="00F62E12">
              <w:rPr>
                <w:bCs/>
                <w:color w:val="000000"/>
                <w:szCs w:val="24"/>
                <w:lang w:val="fr-FR"/>
              </w:rPr>
              <w:t>Phone:</w:t>
            </w:r>
            <w:proofErr w:type="gramEnd"/>
            <w:r w:rsidRPr="00F62E12">
              <w:rPr>
                <w:bCs/>
                <w:color w:val="000000"/>
                <w:szCs w:val="24"/>
                <w:lang w:val="fr-FR"/>
              </w:rPr>
              <w:t xml:space="preserve">  </w:t>
            </w:r>
            <w:r>
              <w:rPr>
                <w:bCs/>
                <w:color w:val="000000"/>
                <w:szCs w:val="24"/>
                <w:lang w:val="fr-FR"/>
              </w:rPr>
              <w:t>202-948-1188</w:t>
            </w:r>
          </w:p>
          <w:p w14:paraId="516C887C" w14:textId="77777777" w:rsidR="00FF1C2C" w:rsidRDefault="00FF1C2C" w:rsidP="005A2299">
            <w:pPr>
              <w:spacing w:before="0"/>
              <w:ind w:right="144"/>
              <w:rPr>
                <w:bCs/>
                <w:color w:val="000000"/>
                <w:szCs w:val="24"/>
                <w:lang w:val="fr-FR"/>
              </w:rPr>
            </w:pPr>
            <w:r>
              <w:rPr>
                <w:bCs/>
                <w:color w:val="000000"/>
                <w:szCs w:val="24"/>
                <w:lang w:val="fr-FR"/>
              </w:rPr>
              <w:t xml:space="preserve"> </w:t>
            </w:r>
            <w:proofErr w:type="gramStart"/>
            <w:r w:rsidRPr="00F62E12">
              <w:rPr>
                <w:bCs/>
                <w:color w:val="000000"/>
                <w:szCs w:val="24"/>
                <w:lang w:val="fr-FR"/>
              </w:rPr>
              <w:t>Email:</w:t>
            </w:r>
            <w:proofErr w:type="gramEnd"/>
            <w:r w:rsidRPr="00F62E12">
              <w:rPr>
                <w:bCs/>
                <w:color w:val="000000"/>
                <w:szCs w:val="24"/>
                <w:lang w:val="fr-FR"/>
              </w:rPr>
              <w:t xml:space="preserve">  </w:t>
            </w:r>
            <w:hyperlink r:id="rId7" w:history="1">
              <w:r w:rsidRPr="000A6EA1">
                <w:rPr>
                  <w:rStyle w:val="Hyperlink"/>
                  <w:bCs/>
                  <w:szCs w:val="24"/>
                  <w:lang w:val="fr-FR"/>
                </w:rPr>
                <w:t>Elee@ntia.gov</w:t>
              </w:r>
            </w:hyperlink>
          </w:p>
          <w:p w14:paraId="4BBCF0D0" w14:textId="77777777" w:rsidR="00FF1C2C" w:rsidRDefault="00FF1C2C" w:rsidP="005A2299">
            <w:pPr>
              <w:spacing w:before="0"/>
              <w:ind w:right="144"/>
            </w:pPr>
            <w:r w:rsidRPr="00F62E12">
              <w:rPr>
                <w:bCs/>
                <w:color w:val="000000"/>
                <w:szCs w:val="24"/>
                <w:lang w:val="fr-FR"/>
              </w:rPr>
              <w:t xml:space="preserve">  </w:t>
            </w:r>
          </w:p>
          <w:p w14:paraId="2A6F2764" w14:textId="77777777" w:rsidR="00FF1C2C" w:rsidRDefault="00FF1C2C" w:rsidP="005A2299">
            <w:pPr>
              <w:spacing w:before="0"/>
              <w:ind w:right="144"/>
              <w:rPr>
                <w:bCs/>
                <w:color w:val="000000"/>
                <w:szCs w:val="24"/>
                <w:lang w:val="fr-FR"/>
              </w:rPr>
            </w:pPr>
            <w:r>
              <w:rPr>
                <w:bCs/>
                <w:color w:val="000000"/>
                <w:szCs w:val="24"/>
                <w:lang w:val="fr-FR"/>
              </w:rPr>
              <w:t xml:space="preserve"> Phone : 571-277-4030</w:t>
            </w:r>
          </w:p>
          <w:p w14:paraId="0546FA47" w14:textId="77777777" w:rsidR="00FF1C2C" w:rsidRDefault="00FF1C2C" w:rsidP="005A2299">
            <w:pPr>
              <w:spacing w:before="0"/>
              <w:ind w:right="144"/>
              <w:rPr>
                <w:bCs/>
                <w:color w:val="000000"/>
                <w:szCs w:val="24"/>
                <w:lang w:val="fr-FR"/>
              </w:rPr>
            </w:pPr>
            <w:r>
              <w:rPr>
                <w:bCs/>
                <w:color w:val="000000"/>
                <w:szCs w:val="24"/>
                <w:lang w:val="fr-FR"/>
              </w:rPr>
              <w:t xml:space="preserve"> </w:t>
            </w:r>
            <w:proofErr w:type="gramStart"/>
            <w:r>
              <w:rPr>
                <w:bCs/>
                <w:color w:val="000000"/>
                <w:szCs w:val="24"/>
                <w:lang w:val="fr-FR"/>
              </w:rPr>
              <w:t>Email</w:t>
            </w:r>
            <w:proofErr w:type="gramEnd"/>
            <w:r>
              <w:rPr>
                <w:bCs/>
                <w:color w:val="000000"/>
                <w:szCs w:val="24"/>
                <w:lang w:val="fr-FR"/>
              </w:rPr>
              <w:t xml:space="preserve"> : </w:t>
            </w:r>
            <w:hyperlink r:id="rId8" w:history="1">
              <w:r w:rsidRPr="000A6EA1">
                <w:rPr>
                  <w:rStyle w:val="Hyperlink"/>
                  <w:bCs/>
                  <w:szCs w:val="24"/>
                  <w:lang w:val="fr-FR"/>
                </w:rPr>
                <w:t>Raafar.Nasser@aces-inc.com</w:t>
              </w:r>
            </w:hyperlink>
          </w:p>
          <w:p w14:paraId="0EFC2C32" w14:textId="77777777" w:rsidR="00FF1C2C" w:rsidRDefault="00FF1C2C" w:rsidP="005A2299">
            <w:pPr>
              <w:spacing w:before="0"/>
              <w:ind w:right="144"/>
              <w:rPr>
                <w:bCs/>
                <w:color w:val="000000"/>
                <w:szCs w:val="24"/>
                <w:lang w:val="fr-FR"/>
              </w:rPr>
            </w:pPr>
          </w:p>
          <w:p w14:paraId="7B3828B1" w14:textId="77777777" w:rsidR="00FF1C2C" w:rsidRDefault="00FF1C2C" w:rsidP="005A2299">
            <w:pPr>
              <w:spacing w:before="0"/>
              <w:ind w:right="144"/>
              <w:rPr>
                <w:bCs/>
                <w:color w:val="000000"/>
                <w:szCs w:val="24"/>
                <w:lang w:val="fr-FR"/>
              </w:rPr>
            </w:pPr>
            <w:r>
              <w:rPr>
                <w:bCs/>
                <w:color w:val="000000"/>
                <w:szCs w:val="24"/>
                <w:lang w:val="fr-FR"/>
              </w:rPr>
              <w:t xml:space="preserve"> Phone : 240-284-8657</w:t>
            </w:r>
          </w:p>
          <w:p w14:paraId="347E06C9" w14:textId="77777777" w:rsidR="00FF1C2C" w:rsidRDefault="00FF1C2C" w:rsidP="005A2299">
            <w:pPr>
              <w:spacing w:before="0"/>
              <w:ind w:right="144"/>
              <w:rPr>
                <w:bCs/>
                <w:color w:val="000000"/>
                <w:szCs w:val="24"/>
                <w:lang w:val="fr-FR"/>
              </w:rPr>
            </w:pPr>
            <w:r>
              <w:rPr>
                <w:bCs/>
                <w:color w:val="000000"/>
                <w:szCs w:val="24"/>
                <w:lang w:val="fr-FR"/>
              </w:rPr>
              <w:t xml:space="preserve"> </w:t>
            </w:r>
            <w:proofErr w:type="gramStart"/>
            <w:r>
              <w:rPr>
                <w:bCs/>
                <w:color w:val="000000"/>
                <w:szCs w:val="24"/>
                <w:lang w:val="fr-FR"/>
              </w:rPr>
              <w:t>Email</w:t>
            </w:r>
            <w:proofErr w:type="gramEnd"/>
            <w:r>
              <w:rPr>
                <w:bCs/>
                <w:color w:val="000000"/>
                <w:szCs w:val="24"/>
                <w:lang w:val="fr-FR"/>
              </w:rPr>
              <w:t xml:space="preserve"> : </w:t>
            </w:r>
            <w:hyperlink r:id="rId9" w:history="1">
              <w:r w:rsidRPr="000A6EA1">
                <w:rPr>
                  <w:rStyle w:val="Hyperlink"/>
                  <w:bCs/>
                  <w:szCs w:val="24"/>
                  <w:lang w:val="fr-FR"/>
                </w:rPr>
                <w:t>TAlvarez@ftidc.com</w:t>
              </w:r>
            </w:hyperlink>
          </w:p>
          <w:p w14:paraId="61D729DB" w14:textId="77777777" w:rsidR="00FF1C2C" w:rsidRDefault="00FF1C2C" w:rsidP="005A2299">
            <w:pPr>
              <w:spacing w:before="0"/>
              <w:ind w:right="144"/>
              <w:rPr>
                <w:bCs/>
                <w:color w:val="000000"/>
                <w:szCs w:val="24"/>
                <w:lang w:val="fr-FR"/>
              </w:rPr>
            </w:pPr>
          </w:p>
          <w:p w14:paraId="548B3000" w14:textId="77777777" w:rsidR="00EC4515" w:rsidRDefault="00EC4515" w:rsidP="005A2299">
            <w:pPr>
              <w:spacing w:before="0"/>
              <w:ind w:right="144"/>
              <w:rPr>
                <w:bCs/>
                <w:color w:val="000000"/>
                <w:szCs w:val="24"/>
                <w:lang w:val="fr-FR"/>
              </w:rPr>
            </w:pPr>
          </w:p>
          <w:p w14:paraId="778E9202" w14:textId="77777777" w:rsidR="00EC4515" w:rsidRDefault="00EC4515" w:rsidP="00EC4515">
            <w:pPr>
              <w:spacing w:before="0"/>
              <w:ind w:right="144"/>
              <w:rPr>
                <w:bCs/>
                <w:color w:val="000000"/>
                <w:szCs w:val="24"/>
              </w:rPr>
            </w:pPr>
            <w:r w:rsidRPr="00EC4515">
              <w:rPr>
                <w:bCs/>
                <w:color w:val="000000"/>
                <w:szCs w:val="24"/>
              </w:rPr>
              <w:t>Phone: +1 202 751 8383</w:t>
            </w:r>
          </w:p>
          <w:p w14:paraId="7D10DE3D" w14:textId="77777777" w:rsidR="00EC4515" w:rsidRPr="00EC4515" w:rsidRDefault="00EC4515" w:rsidP="00EC4515">
            <w:pPr>
              <w:spacing w:before="0"/>
              <w:ind w:right="144"/>
              <w:rPr>
                <w:bCs/>
                <w:color w:val="000000"/>
                <w:szCs w:val="24"/>
                <w:lang w:val="en-US"/>
              </w:rPr>
            </w:pPr>
            <w:r w:rsidRPr="00EC4515">
              <w:rPr>
                <w:bCs/>
                <w:color w:val="000000"/>
                <w:szCs w:val="24"/>
                <w:lang w:val="en-US"/>
              </w:rPr>
              <w:t xml:space="preserve">Email: </w:t>
            </w:r>
            <w:hyperlink r:id="rId10" w:history="1">
              <w:r w:rsidRPr="00EC4515">
                <w:rPr>
                  <w:rStyle w:val="Hyperlink"/>
                  <w:bCs/>
                  <w:szCs w:val="24"/>
                  <w:lang w:val="en-US"/>
                </w:rPr>
                <w:t>emily.murphy@hq.dhs.gov</w:t>
              </w:r>
            </w:hyperlink>
          </w:p>
          <w:p w14:paraId="55035CED" w14:textId="77777777" w:rsidR="00EC4515" w:rsidRPr="00EC4515" w:rsidRDefault="00EC4515" w:rsidP="00EC4515">
            <w:pPr>
              <w:spacing w:before="0"/>
              <w:ind w:right="144"/>
              <w:rPr>
                <w:bCs/>
                <w:color w:val="000000"/>
                <w:szCs w:val="24"/>
              </w:rPr>
            </w:pPr>
          </w:p>
          <w:p w14:paraId="24D32287" w14:textId="77777777" w:rsidR="00EC4515" w:rsidRPr="00EC4515" w:rsidRDefault="00EC4515" w:rsidP="00EC4515">
            <w:pPr>
              <w:spacing w:before="0"/>
              <w:ind w:right="144"/>
              <w:rPr>
                <w:bCs/>
                <w:color w:val="000000"/>
                <w:szCs w:val="24"/>
              </w:rPr>
            </w:pPr>
            <w:r w:rsidRPr="00EC4515">
              <w:rPr>
                <w:bCs/>
                <w:color w:val="000000"/>
                <w:szCs w:val="24"/>
              </w:rPr>
              <w:t>Phone: +1 202 924 1036</w:t>
            </w:r>
          </w:p>
          <w:p w14:paraId="03B362C3" w14:textId="77777777" w:rsidR="00EC4515" w:rsidRPr="00EC4515" w:rsidRDefault="00EC4515" w:rsidP="00EC4515">
            <w:pPr>
              <w:spacing w:before="0"/>
              <w:ind w:right="144"/>
              <w:rPr>
                <w:bCs/>
                <w:color w:val="000000"/>
                <w:szCs w:val="24"/>
              </w:rPr>
            </w:pPr>
            <w:r w:rsidRPr="00EC4515">
              <w:rPr>
                <w:bCs/>
                <w:color w:val="000000"/>
                <w:szCs w:val="24"/>
              </w:rPr>
              <w:t xml:space="preserve">Email:  </w:t>
            </w:r>
            <w:hyperlink r:id="rId11" w:history="1">
              <w:r w:rsidRPr="00EC4515">
                <w:rPr>
                  <w:rStyle w:val="Hyperlink"/>
                  <w:bCs/>
                  <w:szCs w:val="24"/>
                </w:rPr>
                <w:t>Richard.ontiveros@hq.dhs.gov</w:t>
              </w:r>
            </w:hyperlink>
            <w:r w:rsidRPr="00EC4515">
              <w:rPr>
                <w:bCs/>
                <w:color w:val="000000"/>
                <w:szCs w:val="24"/>
              </w:rPr>
              <w:t xml:space="preserve">  </w:t>
            </w:r>
          </w:p>
          <w:p w14:paraId="55CFC6DF" w14:textId="77777777" w:rsidR="00EC4515" w:rsidRPr="00EC4515" w:rsidRDefault="00EC4515" w:rsidP="00EC4515">
            <w:pPr>
              <w:spacing w:before="0"/>
              <w:ind w:right="144"/>
              <w:rPr>
                <w:bCs/>
                <w:color w:val="000000"/>
                <w:szCs w:val="24"/>
                <w:lang w:val="en-US"/>
              </w:rPr>
            </w:pPr>
          </w:p>
          <w:p w14:paraId="59DA560E" w14:textId="77777777" w:rsidR="00EC4515" w:rsidRPr="00EC4515" w:rsidRDefault="00EC4515" w:rsidP="00EC4515">
            <w:pPr>
              <w:spacing w:before="0"/>
              <w:ind w:right="144"/>
              <w:rPr>
                <w:bCs/>
                <w:color w:val="000000"/>
                <w:szCs w:val="24"/>
              </w:rPr>
            </w:pPr>
            <w:r w:rsidRPr="00EC4515">
              <w:rPr>
                <w:bCs/>
                <w:color w:val="000000"/>
                <w:szCs w:val="24"/>
              </w:rPr>
              <w:t>Phone: +1 703 983 1783</w:t>
            </w:r>
          </w:p>
          <w:p w14:paraId="282431D3" w14:textId="77777777" w:rsidR="00EC4515" w:rsidRPr="00EC4515" w:rsidRDefault="00EC4515" w:rsidP="00EC4515">
            <w:pPr>
              <w:spacing w:before="0"/>
              <w:ind w:right="144"/>
              <w:rPr>
                <w:bCs/>
                <w:color w:val="000000"/>
                <w:szCs w:val="24"/>
              </w:rPr>
            </w:pPr>
            <w:r w:rsidRPr="00EC4515">
              <w:rPr>
                <w:bCs/>
                <w:color w:val="000000"/>
                <w:szCs w:val="24"/>
              </w:rPr>
              <w:t xml:space="preserve">Email:  </w:t>
            </w:r>
            <w:hyperlink r:id="rId12" w:history="1">
              <w:r w:rsidRPr="00EC4515">
                <w:rPr>
                  <w:rStyle w:val="Hyperlink"/>
                  <w:bCs/>
                  <w:szCs w:val="24"/>
                </w:rPr>
                <w:t>dmitry.baraban@associates.hq.dhs.gov</w:t>
              </w:r>
            </w:hyperlink>
          </w:p>
          <w:p w14:paraId="4AF76C94" w14:textId="77777777" w:rsidR="00EC4515" w:rsidRPr="00F62E12" w:rsidRDefault="00EC4515" w:rsidP="005A2299">
            <w:pPr>
              <w:spacing w:before="0"/>
              <w:ind w:right="144"/>
              <w:rPr>
                <w:bCs/>
                <w:color w:val="000000"/>
                <w:szCs w:val="24"/>
                <w:lang w:val="fr-FR"/>
              </w:rPr>
            </w:pPr>
          </w:p>
          <w:p w14:paraId="166D926C" w14:textId="77777777" w:rsidR="00FF1C2C" w:rsidRPr="00F62E12" w:rsidRDefault="00FF1C2C" w:rsidP="005A2299">
            <w:pPr>
              <w:spacing w:before="0"/>
              <w:ind w:right="144"/>
              <w:rPr>
                <w:bCs/>
                <w:color w:val="000000"/>
                <w:szCs w:val="24"/>
                <w:lang w:val="fr-FR"/>
              </w:rPr>
            </w:pPr>
          </w:p>
        </w:tc>
      </w:tr>
      <w:tr w:rsidR="00FF1C2C" w:rsidRPr="00F62E12" w14:paraId="043F3312" w14:textId="77777777" w:rsidTr="005A2299">
        <w:trPr>
          <w:trHeight w:val="541"/>
        </w:trPr>
        <w:tc>
          <w:tcPr>
            <w:tcW w:w="9393" w:type="dxa"/>
            <w:gridSpan w:val="2"/>
            <w:tcBorders>
              <w:left w:val="double" w:sz="6" w:space="0" w:color="auto"/>
              <w:right w:val="double" w:sz="6" w:space="0" w:color="auto"/>
            </w:tcBorders>
          </w:tcPr>
          <w:p w14:paraId="30FD6602" w14:textId="77777777" w:rsidR="00FF1C2C" w:rsidRPr="00777732" w:rsidRDefault="00FF1C2C" w:rsidP="005A2299">
            <w:pPr>
              <w:spacing w:after="120"/>
              <w:ind w:right="144"/>
              <w:jc w:val="both"/>
              <w:rPr>
                <w:bCs/>
                <w:szCs w:val="24"/>
              </w:rPr>
            </w:pPr>
            <w:r w:rsidRPr="00F62E12">
              <w:rPr>
                <w:b/>
                <w:szCs w:val="24"/>
              </w:rPr>
              <w:t>Purpose/Objective:</w:t>
            </w:r>
            <w:r>
              <w:rPr>
                <w:bCs/>
                <w:szCs w:val="24"/>
              </w:rPr>
              <w:t xml:space="preserve"> For low peak sidelobes, the cosine on a pedestal pattern produces adjacent sidelobes that are not monotonically decreasing beyond the peak sidelobe. The Taylor one parameter antenna pattern fixed this problem and provides a more familiar patterns especially for Radar systems.</w:t>
            </w:r>
          </w:p>
        </w:tc>
      </w:tr>
      <w:tr w:rsidR="00FF1C2C" w:rsidRPr="00F62E12" w14:paraId="2A074661" w14:textId="77777777" w:rsidTr="005A2299">
        <w:trPr>
          <w:trHeight w:val="1380"/>
        </w:trPr>
        <w:tc>
          <w:tcPr>
            <w:tcW w:w="9393" w:type="dxa"/>
            <w:gridSpan w:val="2"/>
            <w:tcBorders>
              <w:left w:val="double" w:sz="6" w:space="0" w:color="auto"/>
              <w:bottom w:val="single" w:sz="12" w:space="0" w:color="auto"/>
              <w:right w:val="double" w:sz="6" w:space="0" w:color="auto"/>
            </w:tcBorders>
          </w:tcPr>
          <w:p w14:paraId="0796F2F0" w14:textId="77777777" w:rsidR="00FF1C2C" w:rsidRPr="004467A6" w:rsidRDefault="00FF1C2C" w:rsidP="005A2299">
            <w:pPr>
              <w:rPr>
                <w:color w:val="000000" w:themeColor="text1"/>
              </w:rPr>
            </w:pPr>
            <w:r w:rsidRPr="00F62E12">
              <w:rPr>
                <w:b/>
                <w:szCs w:val="24"/>
              </w:rPr>
              <w:t>Abstract</w:t>
            </w:r>
            <w:bookmarkStart w:id="4" w:name="_Hlk87347427"/>
            <w:bookmarkStart w:id="5" w:name="_Hlk93409219"/>
            <w:bookmarkStart w:id="6" w:name="_Hlk93499397"/>
            <w:r w:rsidRPr="00F62E12">
              <w:rPr>
                <w:b/>
                <w:szCs w:val="24"/>
              </w:rPr>
              <w:t>:</w:t>
            </w:r>
            <w:r>
              <w:rPr>
                <w:bCs/>
                <w:szCs w:val="24"/>
              </w:rPr>
              <w:t xml:space="preserve"> </w:t>
            </w:r>
            <w:bookmarkEnd w:id="4"/>
            <w:bookmarkEnd w:id="5"/>
            <w:bookmarkEnd w:id="6"/>
            <w:r>
              <w:rPr>
                <w:bCs/>
                <w:szCs w:val="24"/>
              </w:rPr>
              <w:t xml:space="preserve">For low peak sidelobes, the cosine on a pedestal pattern produces adjacent sidelobes that are not monotonically decreasing beyond the peak sidelobe. The addition of the Taylor one parameter antenna pattern fixed this problem and provides a more familiar patterns especially for Radar systems. </w:t>
            </w:r>
          </w:p>
          <w:p w14:paraId="44F299E9" w14:textId="77777777" w:rsidR="00FF1C2C" w:rsidRPr="00F62E12" w:rsidRDefault="00FF1C2C" w:rsidP="005A2299">
            <w:pPr>
              <w:ind w:left="180" w:right="144"/>
              <w:rPr>
                <w:bCs/>
                <w:szCs w:val="24"/>
              </w:rPr>
            </w:pPr>
          </w:p>
        </w:tc>
      </w:tr>
    </w:tbl>
    <w:p w14:paraId="7423BCB2" w14:textId="77777777" w:rsidR="00FF1C2C" w:rsidRDefault="00FF1C2C" w:rsidP="00FF1C2C">
      <w:pPr>
        <w:tabs>
          <w:tab w:val="clear" w:pos="1134"/>
          <w:tab w:val="clear" w:pos="1871"/>
          <w:tab w:val="clear" w:pos="2268"/>
        </w:tabs>
        <w:overflowPunct/>
        <w:autoSpaceDE/>
        <w:autoSpaceDN/>
        <w:adjustRightInd/>
        <w:spacing w:before="0"/>
        <w:textAlignment w:val="auto"/>
      </w:pPr>
    </w:p>
    <w:p w14:paraId="1A0AE11E" w14:textId="77777777" w:rsidR="00FF1C2C" w:rsidRDefault="00FF1C2C" w:rsidP="00FF1C2C">
      <w:pPr>
        <w:tabs>
          <w:tab w:val="clear" w:pos="1134"/>
          <w:tab w:val="clear" w:pos="1871"/>
          <w:tab w:val="clear" w:pos="2268"/>
        </w:tabs>
        <w:overflowPunct/>
        <w:autoSpaceDE/>
        <w:autoSpaceDN/>
        <w:adjustRightInd/>
        <w:spacing w:before="0" w:after="160" w:line="278" w:lineRule="auto"/>
        <w:textAlignment w:val="auto"/>
      </w:pPr>
      <w:r>
        <w:br w:type="page"/>
      </w:r>
    </w:p>
    <w:p w14:paraId="2E6AF778" w14:textId="77777777" w:rsidR="00FF1C2C" w:rsidRDefault="00FF1C2C" w:rsidP="00FF1C2C"/>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F1C2C" w:rsidRPr="00080418" w14:paraId="7998BE5F" w14:textId="77777777" w:rsidTr="005A2299">
        <w:trPr>
          <w:cantSplit/>
        </w:trPr>
        <w:tc>
          <w:tcPr>
            <w:tcW w:w="6487" w:type="dxa"/>
            <w:vAlign w:val="center"/>
          </w:tcPr>
          <w:p w14:paraId="58A47994" w14:textId="77777777" w:rsidR="00FF1C2C" w:rsidRPr="00080418" w:rsidRDefault="00FF1C2C" w:rsidP="005A2299">
            <w:pPr>
              <w:shd w:val="solid" w:color="FFFFFF" w:fill="FFFFFF"/>
              <w:spacing w:before="0"/>
              <w:rPr>
                <w:rFonts w:ascii="Verdana" w:hAnsi="Verdana" w:cs="Times New Roman Bold"/>
                <w:b/>
                <w:bCs/>
                <w:sz w:val="26"/>
                <w:szCs w:val="26"/>
              </w:rPr>
            </w:pPr>
            <w:r w:rsidRPr="00080418">
              <w:rPr>
                <w:rFonts w:ascii="Verdana" w:hAnsi="Verdana" w:cs="Times New Roman Bold"/>
                <w:b/>
                <w:bCs/>
                <w:sz w:val="26"/>
                <w:szCs w:val="26"/>
              </w:rPr>
              <w:t>Radiocommunication Study Groups</w:t>
            </w:r>
          </w:p>
        </w:tc>
        <w:tc>
          <w:tcPr>
            <w:tcW w:w="3402" w:type="dxa"/>
          </w:tcPr>
          <w:p w14:paraId="38D90B71" w14:textId="77777777" w:rsidR="00FF1C2C" w:rsidRPr="00080418" w:rsidRDefault="00FF1C2C" w:rsidP="005A2299">
            <w:pPr>
              <w:shd w:val="solid" w:color="FFFFFF" w:fill="FFFFFF"/>
              <w:spacing w:before="0" w:line="240" w:lineRule="atLeast"/>
            </w:pPr>
            <w:bookmarkStart w:id="7" w:name="ditulogo"/>
            <w:bookmarkEnd w:id="7"/>
            <w:r w:rsidRPr="00080418">
              <w:rPr>
                <w:noProof/>
              </w:rPr>
              <w:drawing>
                <wp:inline distT="0" distB="0" distL="0" distR="0" wp14:anchorId="5B1152C3" wp14:editId="5FA8A708">
                  <wp:extent cx="765175" cy="765175"/>
                  <wp:effectExtent l="0" t="0" r="0" b="0"/>
                  <wp:docPr id="1" name="Picture 1" descr="A blue logo with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FF1C2C" w:rsidRPr="00080418" w14:paraId="6066593F" w14:textId="77777777" w:rsidTr="005A2299">
        <w:trPr>
          <w:cantSplit/>
        </w:trPr>
        <w:tc>
          <w:tcPr>
            <w:tcW w:w="6487" w:type="dxa"/>
            <w:tcBorders>
              <w:bottom w:val="single" w:sz="12" w:space="0" w:color="auto"/>
            </w:tcBorders>
          </w:tcPr>
          <w:p w14:paraId="73CC37EC" w14:textId="77777777" w:rsidR="00FF1C2C" w:rsidRPr="00080418" w:rsidRDefault="00FF1C2C" w:rsidP="005A2299">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C8A4AD9" w14:textId="77777777" w:rsidR="00FF1C2C" w:rsidRPr="00080418" w:rsidRDefault="00FF1C2C" w:rsidP="005A2299">
            <w:pPr>
              <w:shd w:val="solid" w:color="FFFFFF" w:fill="FFFFFF"/>
              <w:spacing w:before="0" w:after="48" w:line="240" w:lineRule="atLeast"/>
              <w:rPr>
                <w:sz w:val="22"/>
                <w:szCs w:val="22"/>
              </w:rPr>
            </w:pPr>
          </w:p>
        </w:tc>
      </w:tr>
      <w:tr w:rsidR="00FF1C2C" w:rsidRPr="00080418" w14:paraId="20840B5C" w14:textId="77777777" w:rsidTr="005A2299">
        <w:trPr>
          <w:cantSplit/>
        </w:trPr>
        <w:tc>
          <w:tcPr>
            <w:tcW w:w="6487" w:type="dxa"/>
            <w:tcBorders>
              <w:top w:val="single" w:sz="12" w:space="0" w:color="auto"/>
            </w:tcBorders>
          </w:tcPr>
          <w:p w14:paraId="517AADD0" w14:textId="77777777" w:rsidR="00FF1C2C" w:rsidRPr="00080418" w:rsidRDefault="00FF1C2C" w:rsidP="005A2299">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A6ADBED" w14:textId="77777777" w:rsidR="00FF1C2C" w:rsidRPr="00080418" w:rsidRDefault="00FF1C2C" w:rsidP="005A2299">
            <w:pPr>
              <w:shd w:val="solid" w:color="FFFFFF" w:fill="FFFFFF"/>
              <w:spacing w:before="0" w:after="48" w:line="240" w:lineRule="atLeast"/>
            </w:pPr>
          </w:p>
        </w:tc>
      </w:tr>
      <w:tr w:rsidR="00FF1C2C" w:rsidRPr="00C62709" w14:paraId="4EB38E9C" w14:textId="77777777" w:rsidTr="005A2299">
        <w:trPr>
          <w:cantSplit/>
        </w:trPr>
        <w:tc>
          <w:tcPr>
            <w:tcW w:w="6487" w:type="dxa"/>
            <w:vMerge w:val="restart"/>
          </w:tcPr>
          <w:p w14:paraId="04B4905B" w14:textId="77777777" w:rsidR="00FF1C2C" w:rsidRPr="000C5AC7" w:rsidRDefault="00FF1C2C" w:rsidP="005A2299">
            <w:pPr>
              <w:shd w:val="solid" w:color="FFFFFF" w:fill="FFFFFF"/>
              <w:tabs>
                <w:tab w:val="clear" w:pos="1134"/>
                <w:tab w:val="clear" w:pos="1871"/>
                <w:tab w:val="clear" w:pos="2268"/>
              </w:tabs>
              <w:spacing w:before="0" w:after="120"/>
              <w:ind w:left="1134" w:hanging="1134"/>
              <w:rPr>
                <w:rFonts w:ascii="Verdana" w:hAnsi="Verdana"/>
                <w:sz w:val="20"/>
                <w:lang w:val="fr-FR"/>
              </w:rPr>
            </w:pPr>
            <w:bookmarkStart w:id="8" w:name="recibido"/>
            <w:bookmarkStart w:id="9" w:name="dnum" w:colFirst="1" w:colLast="1"/>
            <w:bookmarkEnd w:id="8"/>
            <w:proofErr w:type="gramStart"/>
            <w:r w:rsidRPr="000C5AC7">
              <w:rPr>
                <w:rFonts w:ascii="Verdana" w:hAnsi="Verdana"/>
                <w:sz w:val="20"/>
                <w:lang w:val="fr-FR"/>
              </w:rPr>
              <w:t>Source:</w:t>
            </w:r>
            <w:proofErr w:type="gramEnd"/>
            <w:r>
              <w:rPr>
                <w:rFonts w:ascii="Verdana" w:hAnsi="Verdana" w:hint="eastAsia"/>
                <w:sz w:val="20"/>
                <w:lang w:val="fr-FR" w:eastAsia="ko-KR"/>
              </w:rPr>
              <w:t xml:space="preserve"> </w:t>
            </w:r>
            <w:r w:rsidRPr="000C5AC7">
              <w:rPr>
                <w:rFonts w:ascii="Verdana" w:hAnsi="Verdana"/>
                <w:sz w:val="20"/>
                <w:lang w:val="fr-FR"/>
              </w:rPr>
              <w:t xml:space="preserve">Document </w:t>
            </w:r>
            <w:r w:rsidRPr="000C5AC7">
              <w:rPr>
                <w:rFonts w:ascii="Verdana" w:hAnsi="Verdana"/>
                <w:bCs/>
                <w:sz w:val="20"/>
                <w:lang w:val="fr-FR" w:eastAsia="zh-CN"/>
              </w:rPr>
              <w:t>5B/</w:t>
            </w:r>
            <w:r>
              <w:rPr>
                <w:rFonts w:ascii="Verdana" w:hAnsi="Verdana"/>
                <w:bCs/>
                <w:sz w:val="20"/>
                <w:lang w:val="fr-FR" w:eastAsia="zh-CN"/>
              </w:rPr>
              <w:t>315</w:t>
            </w:r>
          </w:p>
        </w:tc>
        <w:tc>
          <w:tcPr>
            <w:tcW w:w="3402" w:type="dxa"/>
          </w:tcPr>
          <w:p w14:paraId="1E12B4EC" w14:textId="77777777" w:rsidR="00FF1C2C" w:rsidRPr="00C62709" w:rsidRDefault="00FF1C2C" w:rsidP="005A2299">
            <w:pPr>
              <w:pStyle w:val="DocData"/>
              <w:framePr w:hSpace="0" w:wrap="auto" w:hAnchor="text" w:yAlign="inline"/>
              <w:rPr>
                <w:lang w:val="it-IT"/>
              </w:rPr>
            </w:pPr>
            <w:r w:rsidRPr="004522F2">
              <w:rPr>
                <w:rFonts w:hint="eastAsia"/>
                <w:lang w:val="it-IT"/>
              </w:rPr>
              <w:t>Annex 2.</w:t>
            </w:r>
            <w:r>
              <w:rPr>
                <w:rFonts w:hint="eastAsia"/>
                <w:lang w:val="it-IT" w:eastAsia="ko-KR"/>
              </w:rPr>
              <w:t>3</w:t>
            </w:r>
            <w:r w:rsidRPr="00C62709">
              <w:rPr>
                <w:lang w:val="it-IT"/>
              </w:rPr>
              <w:t xml:space="preserve"> to</w:t>
            </w:r>
            <w:r w:rsidRPr="00C62709">
              <w:rPr>
                <w:lang w:val="it-IT"/>
              </w:rPr>
              <w:br/>
              <w:t>Document 5B/</w:t>
            </w:r>
            <w:r>
              <w:rPr>
                <w:rFonts w:hint="eastAsia"/>
                <w:lang w:val="it-IT" w:eastAsia="ko-KR"/>
              </w:rPr>
              <w:t>315</w:t>
            </w:r>
            <w:r w:rsidRPr="00C62709">
              <w:rPr>
                <w:lang w:val="it-IT"/>
              </w:rPr>
              <w:t>-E</w:t>
            </w:r>
          </w:p>
        </w:tc>
      </w:tr>
      <w:tr w:rsidR="00FF1C2C" w:rsidRPr="00080418" w14:paraId="14D0EA65" w14:textId="77777777" w:rsidTr="005A2299">
        <w:trPr>
          <w:cantSplit/>
        </w:trPr>
        <w:tc>
          <w:tcPr>
            <w:tcW w:w="6487" w:type="dxa"/>
            <w:vMerge/>
          </w:tcPr>
          <w:p w14:paraId="5972DE72" w14:textId="77777777" w:rsidR="00FF1C2C" w:rsidRPr="00C62709" w:rsidRDefault="00FF1C2C" w:rsidP="005A2299">
            <w:pPr>
              <w:spacing w:before="60"/>
              <w:jc w:val="center"/>
              <w:rPr>
                <w:b/>
                <w:smallCaps/>
                <w:sz w:val="32"/>
                <w:lang w:val="it-IT" w:eastAsia="zh-CN"/>
              </w:rPr>
            </w:pPr>
            <w:bookmarkStart w:id="10" w:name="ddate" w:colFirst="1" w:colLast="1"/>
            <w:bookmarkEnd w:id="9"/>
          </w:p>
        </w:tc>
        <w:tc>
          <w:tcPr>
            <w:tcW w:w="3402" w:type="dxa"/>
          </w:tcPr>
          <w:p w14:paraId="26CCAB35" w14:textId="77777777" w:rsidR="00FF1C2C" w:rsidRPr="00080418" w:rsidRDefault="00FF1C2C" w:rsidP="005A2299">
            <w:pPr>
              <w:pStyle w:val="DocData"/>
              <w:framePr w:hSpace="0" w:wrap="auto" w:hAnchor="text" w:yAlign="inline"/>
            </w:pPr>
            <w:r>
              <w:rPr>
                <w:rFonts w:hint="eastAsia"/>
                <w:lang w:eastAsia="ko-KR"/>
              </w:rPr>
              <w:t>1</w:t>
            </w:r>
            <w:r>
              <w:rPr>
                <w:lang w:eastAsia="ko-KR"/>
              </w:rPr>
              <w:t>4</w:t>
            </w:r>
            <w:r w:rsidRPr="00080418">
              <w:t xml:space="preserve"> May 2025</w:t>
            </w:r>
          </w:p>
        </w:tc>
      </w:tr>
      <w:tr w:rsidR="00FF1C2C" w:rsidRPr="00080418" w14:paraId="141DCEE2" w14:textId="77777777" w:rsidTr="005A2299">
        <w:trPr>
          <w:cantSplit/>
        </w:trPr>
        <w:tc>
          <w:tcPr>
            <w:tcW w:w="6487" w:type="dxa"/>
            <w:vMerge/>
          </w:tcPr>
          <w:p w14:paraId="2DBCEBE0" w14:textId="77777777" w:rsidR="00FF1C2C" w:rsidRPr="00080418" w:rsidRDefault="00FF1C2C" w:rsidP="005A2299">
            <w:pPr>
              <w:spacing w:before="60"/>
              <w:jc w:val="center"/>
              <w:rPr>
                <w:b/>
                <w:smallCaps/>
                <w:sz w:val="32"/>
                <w:lang w:eastAsia="zh-CN"/>
              </w:rPr>
            </w:pPr>
            <w:bookmarkStart w:id="11" w:name="dorlang" w:colFirst="1" w:colLast="1"/>
            <w:bookmarkEnd w:id="10"/>
          </w:p>
        </w:tc>
        <w:tc>
          <w:tcPr>
            <w:tcW w:w="3402" w:type="dxa"/>
          </w:tcPr>
          <w:p w14:paraId="43B1B948" w14:textId="77777777" w:rsidR="00FF1C2C" w:rsidRPr="00080418" w:rsidRDefault="00FF1C2C" w:rsidP="005A2299">
            <w:pPr>
              <w:pStyle w:val="DocData"/>
              <w:framePr w:hSpace="0" w:wrap="auto" w:hAnchor="text" w:yAlign="inline"/>
              <w:rPr>
                <w:rFonts w:eastAsia="SimSun"/>
              </w:rPr>
            </w:pPr>
            <w:r w:rsidRPr="00080418">
              <w:rPr>
                <w:rFonts w:eastAsia="SimSun"/>
              </w:rPr>
              <w:t>English only</w:t>
            </w:r>
          </w:p>
        </w:tc>
      </w:tr>
      <w:tr w:rsidR="00FF1C2C" w:rsidRPr="00080418" w14:paraId="649758D9" w14:textId="77777777" w:rsidTr="005A2299">
        <w:trPr>
          <w:cantSplit/>
        </w:trPr>
        <w:tc>
          <w:tcPr>
            <w:tcW w:w="9889" w:type="dxa"/>
            <w:gridSpan w:val="2"/>
          </w:tcPr>
          <w:p w14:paraId="569671C4" w14:textId="77777777" w:rsidR="00FF1C2C" w:rsidRPr="00080418" w:rsidRDefault="00FF1C2C" w:rsidP="005A2299">
            <w:pPr>
              <w:pStyle w:val="Source"/>
              <w:rPr>
                <w:lang w:eastAsia="zh-CN"/>
              </w:rPr>
            </w:pPr>
            <w:bookmarkStart w:id="12" w:name="dsource" w:colFirst="0" w:colLast="0"/>
            <w:bookmarkEnd w:id="11"/>
            <w:r w:rsidRPr="000C757F">
              <w:t xml:space="preserve">Annex </w:t>
            </w:r>
            <w:r>
              <w:rPr>
                <w:rFonts w:hint="eastAsia"/>
                <w:lang w:eastAsia="ko-KR"/>
              </w:rPr>
              <w:t>2.3</w:t>
            </w:r>
            <w:r w:rsidRPr="000C757F">
              <w:t xml:space="preserve"> to </w:t>
            </w:r>
            <w:r w:rsidRPr="00FB346A">
              <w:rPr>
                <w:rFonts w:eastAsia="MS Mincho"/>
              </w:rPr>
              <w:t>Working</w:t>
            </w:r>
            <w:r w:rsidRPr="000C757F">
              <w:t xml:space="preserve"> Party 5B Chair’s Report</w:t>
            </w:r>
          </w:p>
        </w:tc>
      </w:tr>
      <w:tr w:rsidR="00FF1C2C" w:rsidRPr="00080418" w14:paraId="178F7D12" w14:textId="77777777" w:rsidTr="005A2299">
        <w:trPr>
          <w:cantSplit/>
        </w:trPr>
        <w:tc>
          <w:tcPr>
            <w:tcW w:w="9889" w:type="dxa"/>
            <w:gridSpan w:val="2"/>
          </w:tcPr>
          <w:p w14:paraId="1D386536" w14:textId="77777777" w:rsidR="00FF1C2C" w:rsidRPr="00080418" w:rsidRDefault="00FF1C2C" w:rsidP="005A2299">
            <w:pPr>
              <w:pStyle w:val="RecNo"/>
            </w:pPr>
            <w:bookmarkStart w:id="13" w:name="drec" w:colFirst="0" w:colLast="0"/>
            <w:bookmarkEnd w:id="12"/>
            <w:r>
              <w:t>WORKING DOCUMENT TOWARDS A PRELIMINARY DRAFT</w:t>
            </w:r>
            <w:r>
              <w:br/>
              <w:t xml:space="preserve">NEW REPORT ITU-R </w:t>
            </w:r>
            <w:proofErr w:type="gramStart"/>
            <w:r>
              <w:t>M.[</w:t>
            </w:r>
            <w:proofErr w:type="gramEnd"/>
            <w:r>
              <w:t>RLS_AMS_ANTENNAS]</w:t>
            </w:r>
          </w:p>
        </w:tc>
      </w:tr>
      <w:tr w:rsidR="00FF1C2C" w:rsidRPr="00080418" w14:paraId="6B96144B" w14:textId="77777777" w:rsidTr="005A2299">
        <w:trPr>
          <w:cantSplit/>
        </w:trPr>
        <w:tc>
          <w:tcPr>
            <w:tcW w:w="9889" w:type="dxa"/>
            <w:gridSpan w:val="2"/>
          </w:tcPr>
          <w:p w14:paraId="76BDD4B5" w14:textId="77777777" w:rsidR="00FF1C2C" w:rsidRPr="00080418" w:rsidRDefault="00FF1C2C" w:rsidP="005A2299">
            <w:pPr>
              <w:pStyle w:val="Title4"/>
              <w:rPr>
                <w:lang w:eastAsia="zh-CN"/>
              </w:rPr>
            </w:pPr>
            <w:bookmarkStart w:id="14" w:name="dtitle1" w:colFirst="0" w:colLast="0"/>
            <w:bookmarkEnd w:id="13"/>
            <w:r>
              <w:t>Antenna radiation patterns of radiodetermination radar and</w:t>
            </w:r>
            <w:r>
              <w:br/>
              <w:t>aeronautical mobile systems</w:t>
            </w:r>
          </w:p>
        </w:tc>
      </w:tr>
    </w:tbl>
    <w:p w14:paraId="77957ADA" w14:textId="77777777" w:rsidR="00FF1C2C" w:rsidRPr="00A7545E" w:rsidRDefault="00FF1C2C" w:rsidP="00FF1C2C">
      <w:pPr>
        <w:pStyle w:val="Repdate"/>
        <w:rPr>
          <w:lang w:eastAsia="ja-JP"/>
        </w:rPr>
      </w:pPr>
      <w:bookmarkStart w:id="15" w:name="dbreak"/>
      <w:bookmarkStart w:id="16" w:name="_Hlk114735635"/>
      <w:bookmarkEnd w:id="14"/>
      <w:bookmarkEnd w:id="15"/>
      <w:r w:rsidRPr="00A7545E">
        <w:rPr>
          <w:lang w:eastAsia="ja-JP"/>
        </w:rPr>
        <w:t>(202X)</w:t>
      </w:r>
    </w:p>
    <w:bookmarkEnd w:id="16"/>
    <w:p w14:paraId="3C96F5E8" w14:textId="77777777" w:rsidR="00FF1C2C" w:rsidRPr="00B95431" w:rsidRDefault="00FF1C2C" w:rsidP="00FF1C2C">
      <w:pPr>
        <w:pStyle w:val="EditorsNote"/>
        <w:rPr>
          <w:spacing w:val="-2"/>
        </w:rPr>
      </w:pPr>
      <w:r w:rsidRPr="00CC1787">
        <w:t xml:space="preserve">[Editor’s note: The material included under the Scope, Section 1, Section 4, and Section 5 has been </w:t>
      </w:r>
      <w:r w:rsidRPr="00B95431">
        <w:rPr>
          <w:spacing w:val="-2"/>
        </w:rPr>
        <w:t>extracted from contribution 5B/258 and remains subject to further discussion at upcoming meetings.]</w:t>
      </w:r>
    </w:p>
    <w:p w14:paraId="066490BD" w14:textId="77777777" w:rsidR="00FF1C2C" w:rsidRPr="00A7545E" w:rsidRDefault="00FF1C2C" w:rsidP="00FF1C2C">
      <w:pPr>
        <w:pStyle w:val="Heading10"/>
      </w:pPr>
      <w:r w:rsidRPr="00A7545E">
        <w:t>Scope</w:t>
      </w:r>
    </w:p>
    <w:p w14:paraId="2FC7DA92" w14:textId="07A42E60" w:rsidR="00CC1787" w:rsidRPr="00D82A91" w:rsidRDefault="00CC1787" w:rsidP="00CC1787">
      <w:pPr>
        <w:jc w:val="both"/>
        <w:rPr>
          <w:ins w:id="17" w:author="Ahmed Kormed" w:date="2025-04-30T17:00:00Z"/>
          <w:sz w:val="22"/>
          <w:szCs w:val="18"/>
        </w:rPr>
      </w:pPr>
      <w:r w:rsidRPr="00D82A91">
        <w:rPr>
          <w:sz w:val="22"/>
          <w:szCs w:val="18"/>
        </w:rPr>
        <w:t>This Report provides the analysis of directive antenna radiation pattern models for radar and aeronautical mobile systems.</w:t>
      </w:r>
      <w:r w:rsidR="00776FCC">
        <w:rPr>
          <w:sz w:val="22"/>
          <w:szCs w:val="18"/>
        </w:rPr>
        <w:t xml:space="preserve"> </w:t>
      </w:r>
      <w:ins w:id="18" w:author="USA" w:date="2025-07-21T08:52:00Z" w16du:dateUtc="2025-07-21T12:52:00Z">
        <w:r w:rsidR="00776FCC">
          <w:rPr>
            <w:sz w:val="22"/>
            <w:szCs w:val="18"/>
          </w:rPr>
          <w:t>The Taylor one parameter antenna model is added.</w:t>
        </w:r>
      </w:ins>
    </w:p>
    <w:p w14:paraId="2118D833" w14:textId="77777777" w:rsidR="00CC1787" w:rsidRPr="00A7545E" w:rsidDel="00EE61A0" w:rsidRDefault="00CC1787" w:rsidP="00CC1787">
      <w:pPr>
        <w:jc w:val="both"/>
        <w:rPr>
          <w:del w:id="19" w:author="Ahmed Kormed" w:date="2025-04-30T17:00:00Z"/>
          <w:sz w:val="22"/>
          <w:szCs w:val="18"/>
        </w:rPr>
      </w:pPr>
      <w:del w:id="20" w:author="Ahmed Kormed" w:date="2025-04-30T17:00:00Z">
        <w:r w:rsidRPr="00A7545E" w:rsidDel="00EE61A0">
          <w:rPr>
            <w:sz w:val="22"/>
            <w:szCs w:val="18"/>
          </w:rPr>
          <w:delText>TBD</w:delText>
        </w:r>
      </w:del>
    </w:p>
    <w:p w14:paraId="512AE91A" w14:textId="77777777" w:rsidR="00CC1787" w:rsidRPr="00A7545E" w:rsidRDefault="00CC1787" w:rsidP="00CC1787">
      <w:pPr>
        <w:pStyle w:val="Headingb"/>
      </w:pPr>
      <w:r w:rsidRPr="00A7545E">
        <w:t>Keywords</w:t>
      </w:r>
    </w:p>
    <w:p w14:paraId="763D7CB5" w14:textId="77777777" w:rsidR="00CC1787" w:rsidRPr="00A7545E" w:rsidRDefault="00CC1787" w:rsidP="00CC1787">
      <w:pPr>
        <w:pStyle w:val="EditorsNote"/>
        <w:rPr>
          <w:i w:val="0"/>
          <w:iCs w:val="0"/>
          <w:snapToGrid w:val="0"/>
          <w:lang w:eastAsia="ja-JP"/>
        </w:rPr>
      </w:pPr>
      <w:r w:rsidRPr="00A7545E">
        <w:rPr>
          <w:i w:val="0"/>
          <w:iCs w:val="0"/>
          <w:snapToGrid w:val="0"/>
          <w:lang w:eastAsia="ja-JP"/>
        </w:rPr>
        <w:t>Antenna radiation pattern, peak and average mask patterns, radar, aeronautical mobile systems.</w:t>
      </w:r>
    </w:p>
    <w:p w14:paraId="2FE62C08" w14:textId="77777777" w:rsidR="00CC1787" w:rsidRPr="00A7545E" w:rsidRDefault="00CC1787" w:rsidP="00CC1787">
      <w:pPr>
        <w:pStyle w:val="Headingb"/>
      </w:pPr>
      <w:r w:rsidRPr="00A7545E">
        <w:t>List of Abbreviations/Glossary</w:t>
      </w:r>
    </w:p>
    <w:p w14:paraId="2C34078C" w14:textId="77777777" w:rsidR="00CC1787" w:rsidRPr="00A7545E" w:rsidRDefault="00CC1787" w:rsidP="00CC1787">
      <w:pPr>
        <w:spacing w:before="60"/>
      </w:pPr>
      <w:r w:rsidRPr="00A7545E">
        <w:t>TBD</w:t>
      </w:r>
    </w:p>
    <w:p w14:paraId="63125B20" w14:textId="77777777" w:rsidR="00CC1787" w:rsidRPr="00A7545E" w:rsidRDefault="00CC1787" w:rsidP="00CC1787">
      <w:pPr>
        <w:pStyle w:val="Headingb"/>
      </w:pPr>
      <w:r w:rsidRPr="00A7545E">
        <w:t>Related ITU-R Recommendations and Reports</w:t>
      </w:r>
    </w:p>
    <w:p w14:paraId="523ECF96" w14:textId="77777777" w:rsidR="00CC1787" w:rsidRPr="00A7545E" w:rsidRDefault="00CC1787" w:rsidP="00CC1787">
      <w:pPr>
        <w:rPr>
          <w:i/>
        </w:rPr>
      </w:pPr>
      <w:r w:rsidRPr="00A7545E">
        <w:rPr>
          <w:i/>
        </w:rPr>
        <w:t>Recommendations</w:t>
      </w:r>
    </w:p>
    <w:p w14:paraId="4EAE9C16" w14:textId="4ADF3996" w:rsidR="00CC1787" w:rsidRPr="00A7545E" w:rsidRDefault="00CC1787" w:rsidP="00CC1787">
      <w:pPr>
        <w:jc w:val="both"/>
      </w:pPr>
      <w:r w:rsidRPr="00A7545E">
        <w:t>ITU-R M.1851</w:t>
      </w:r>
      <w:r w:rsidRPr="00A7545E">
        <w:tab/>
        <w:t>Mathematical models for radiodetermination radar and aeronautical mobile systems antenna patterns for use in interference analyses</w:t>
      </w:r>
      <w:ins w:id="21" w:author="USA" w:date="2025-08-04T14:06:00Z" w16du:dateUtc="2025-08-04T18:06:00Z">
        <w:r w:rsidR="00FF1C2C">
          <w:t>.</w:t>
        </w:r>
      </w:ins>
    </w:p>
    <w:p w14:paraId="1BA6D5BB" w14:textId="77777777" w:rsidR="00CC1787" w:rsidRPr="00A7545E" w:rsidRDefault="00CC1787" w:rsidP="00CC1787">
      <w:pPr>
        <w:pStyle w:val="Headingi"/>
        <w:rPr>
          <w:i w:val="0"/>
        </w:rPr>
      </w:pPr>
      <w:r w:rsidRPr="00A7545E">
        <w:rPr>
          <w:i w:val="0"/>
        </w:rPr>
        <w:lastRenderedPageBreak/>
        <w:t>TBD</w:t>
      </w:r>
    </w:p>
    <w:p w14:paraId="6A622353" w14:textId="77777777" w:rsidR="00CC1787" w:rsidRPr="00E26AE8" w:rsidRDefault="00CC1787" w:rsidP="00E26AE8">
      <w:pPr>
        <w:pStyle w:val="Heading1"/>
      </w:pPr>
      <w:r w:rsidRPr="00E26AE8">
        <w:t>1</w:t>
      </w:r>
      <w:r w:rsidRPr="00E26AE8">
        <w:tab/>
        <w:t>Introduction</w:t>
      </w:r>
    </w:p>
    <w:p w14:paraId="51F2106D" w14:textId="3A3E967E" w:rsidR="00CC1787" w:rsidRPr="00D82A91" w:rsidRDefault="00CC1787" w:rsidP="00CC1787">
      <w:pPr>
        <w:keepNext/>
        <w:keepLines/>
        <w:rPr>
          <w:ins w:id="22" w:author="Ahmed Kormed" w:date="2025-04-30T17:00:00Z"/>
        </w:rPr>
      </w:pPr>
      <w:bookmarkStart w:id="23" w:name="_Hlk524550934"/>
      <w:r w:rsidRPr="00D82A91">
        <w:rPr>
          <w:lang w:eastAsia="zh-CN"/>
        </w:rPr>
        <w:t xml:space="preserve">This Report considers </w:t>
      </w:r>
      <w:r>
        <w:rPr>
          <w:lang w:eastAsia="zh-CN"/>
        </w:rPr>
        <w:t xml:space="preserve">some </w:t>
      </w:r>
      <w:r w:rsidRPr="00D82A91">
        <w:rPr>
          <w:lang w:eastAsia="zh-CN"/>
        </w:rPr>
        <w:t xml:space="preserve">directional antennas used for radar and aeronautical mobile systems except cosecant-squared elevation patterns. Two types of such antennas are analysed: antennas with circular apertures (Section 2) and antennas such as </w:t>
      </w:r>
      <w:r w:rsidRPr="00D82A91">
        <w:t xml:space="preserve">reflector antennas with non-symmetrical beam (narrow beam in one plane and wide beam in the perpendicular plane) and </w:t>
      </w:r>
      <w:r w:rsidRPr="00D82A91">
        <w:rPr>
          <w:lang w:eastAsia="zh-CN"/>
        </w:rPr>
        <w:t xml:space="preserve">antenna arrays </w:t>
      </w:r>
      <w:r w:rsidRPr="00D82A91">
        <w:t xml:space="preserve">with suppressed sidelobes (Section 3). </w:t>
      </w:r>
      <w:ins w:id="24" w:author="USA" w:date="2025-08-04T14:08:00Z" w16du:dateUtc="2025-08-04T18:08:00Z">
        <w:r w:rsidR="00325A0F">
          <w:t xml:space="preserve">The Taylor one parameter antenna pattern is added to ensure that sidelobes adjacent to the peak sidelobe are monotonically decreasing. </w:t>
        </w:r>
      </w:ins>
      <w:r w:rsidRPr="00D82A91">
        <w:t>The question of average peak radiation patterns is considered also (Section 4).</w:t>
      </w:r>
      <w:r w:rsidR="00776FCC">
        <w:t xml:space="preserve"> </w:t>
      </w:r>
    </w:p>
    <w:p w14:paraId="4E6D074E" w14:textId="77777777" w:rsidR="00CC1787" w:rsidRPr="00A7545E" w:rsidDel="00BE714F" w:rsidRDefault="00CC1787" w:rsidP="00CC1787">
      <w:pPr>
        <w:spacing w:after="100"/>
        <w:rPr>
          <w:del w:id="25" w:author="Ahmed Kormed" w:date="2025-04-30T17:00:00Z"/>
          <w:lang w:eastAsia="zh-CN"/>
        </w:rPr>
      </w:pPr>
      <w:del w:id="26" w:author="Ahmed Kormed" w:date="2025-04-30T17:00:00Z">
        <w:r w:rsidRPr="00A7545E" w:rsidDel="00BE714F">
          <w:rPr>
            <w:lang w:eastAsia="zh-CN"/>
          </w:rPr>
          <w:delText>TBD</w:delText>
        </w:r>
      </w:del>
    </w:p>
    <w:bookmarkEnd w:id="23"/>
    <w:p w14:paraId="2E498DC6" w14:textId="44D3EC11" w:rsidR="00790FA8" w:rsidRPr="00325A0F" w:rsidRDefault="00790FA8">
      <w:pPr>
        <w:rPr>
          <w:ins w:id="27" w:author="USA" w:date="2025-07-21T08:49:00Z" w16du:dateUtc="2025-07-21T12:49:00Z"/>
        </w:rPr>
        <w:pPrChange w:id="28" w:author="USA" w:date="2025-08-04T14:10:00Z" w16du:dateUtc="2025-08-04T18:10:00Z">
          <w:pPr>
            <w:pStyle w:val="Heading1"/>
          </w:pPr>
        </w:pPrChange>
      </w:pPr>
      <w:ins w:id="29" w:author="USA" w:date="2025-07-21T08:49:00Z" w16du:dateUtc="2025-07-21T12:49:00Z">
        <w:r w:rsidRPr="00325A0F">
          <w:t>[Editor’s No</w:t>
        </w:r>
      </w:ins>
      <w:ins w:id="30" w:author="USA" w:date="2025-07-21T08:50:00Z" w16du:dateUtc="2025-07-21T12:50:00Z">
        <w:r w:rsidRPr="00325A0F">
          <w:t xml:space="preserve">te: </w:t>
        </w:r>
      </w:ins>
      <w:ins w:id="31" w:author="USA" w:date="2025-08-04T14:09:00Z" w16du:dateUtc="2025-08-04T18:09:00Z">
        <w:r w:rsidR="00325A0F" w:rsidRPr="00325A0F">
          <w:t>No changes were proposed between the Introduction section and this new section</w:t>
        </w:r>
      </w:ins>
      <w:ins w:id="32" w:author="USA" w:date="2025-07-21T08:50:00Z" w16du:dateUtc="2025-07-21T12:50:00Z">
        <w:r w:rsidRPr="00325A0F">
          <w:t>]</w:t>
        </w:r>
      </w:ins>
    </w:p>
    <w:p w14:paraId="286D43AB" w14:textId="54F4BCF9" w:rsidR="00EA017B" w:rsidRDefault="00EA017B" w:rsidP="00EA017B">
      <w:pPr>
        <w:pStyle w:val="Heading1"/>
        <w:rPr>
          <w:ins w:id="33" w:author="USA" w:date="2025-07-07T12:33:00Z" w16du:dateUtc="2025-07-07T16:33:00Z"/>
        </w:rPr>
      </w:pPr>
      <w:ins w:id="34" w:author="USA" w:date="2025-07-07T12:33:00Z" w16du:dateUtc="2025-07-07T16:33:00Z">
        <w:r>
          <w:t>3.3 Taylor one parameter</w:t>
        </w:r>
      </w:ins>
      <w:ins w:id="35" w:author="USA" w:date="2025-08-04T13:41:00Z" w16du:dateUtc="2025-08-04T17:41:00Z">
        <w:r w:rsidR="003B747B">
          <w:t xml:space="preserve"> (</w:t>
        </w:r>
      </w:ins>
      <w:ins w:id="36" w:author="USA" w:date="2025-07-07T12:33:00Z" w16du:dateUtc="2025-07-07T16:33:00Z">
        <w:r>
          <w:t>modified sin</w:t>
        </w:r>
      </w:ins>
      <w:ins w:id="37" w:author="USA" w:date="2025-08-04T14:30:00Z" w16du:dateUtc="2025-08-04T18:30:00Z">
        <w:r w:rsidR="00D62127">
          <w:t>(</w:t>
        </w:r>
      </w:ins>
      <w:ins w:id="38" w:author="USA" w:date="2025-07-07T12:33:00Z" w16du:dateUtc="2025-07-07T16:33:00Z">
        <w:r>
          <w:t>x</w:t>
        </w:r>
      </w:ins>
      <w:ins w:id="39" w:author="USA" w:date="2025-08-04T14:30:00Z" w16du:dateUtc="2025-08-04T18:30:00Z">
        <w:r w:rsidR="00D62127">
          <w:t>)</w:t>
        </w:r>
      </w:ins>
      <w:ins w:id="40" w:author="USA" w:date="2025-07-07T12:33:00Z" w16du:dateUtc="2025-07-07T16:33:00Z">
        <w:r>
          <w:t>/x</w:t>
        </w:r>
      </w:ins>
      <w:ins w:id="41" w:author="USA" w:date="2025-08-04T13:42:00Z" w16du:dateUtc="2025-08-04T17:42:00Z">
        <w:r w:rsidR="003B747B">
          <w:t>)</w:t>
        </w:r>
      </w:ins>
      <w:ins w:id="42" w:author="USA" w:date="2025-07-07T12:33:00Z" w16du:dateUtc="2025-07-07T16:33:00Z">
        <w:r>
          <w:t xml:space="preserve"> line source</w:t>
        </w:r>
      </w:ins>
    </w:p>
    <w:p w14:paraId="170D9C8B" w14:textId="5BBAF3D1" w:rsidR="006107A3" w:rsidRDefault="006107A3" w:rsidP="006107A3">
      <w:pPr>
        <w:rPr>
          <w:ins w:id="43" w:author="USA" w:date="2025-08-07T07:57:00Z" w16du:dateUtc="2025-08-07T11:57:00Z"/>
        </w:rPr>
      </w:pPr>
      <w:ins w:id="44" w:author="USA" w:date="2025-08-07T07:57:00Z" w16du:dateUtc="2025-08-07T11:57:00Z">
        <w:r>
          <w:t>In radar and low-noise system design, engineers often navigate trade-offs between key antenna performance metrics. Although narrow beamwidth and strong near-sidelobe suppression are traditionally favoured, Reference 10 suggests that a more effective approach may involve modest compromises in these areas to achieve a radiation pattern where all minor lobes decay consistently and monotonically as the angle increases from the main beam.</w:t>
        </w:r>
      </w:ins>
    </w:p>
    <w:p w14:paraId="003B3CBE" w14:textId="77777777" w:rsidR="006107A3" w:rsidRDefault="006107A3" w:rsidP="006107A3">
      <w:pPr>
        <w:rPr>
          <w:ins w:id="45" w:author="USA" w:date="2025-08-07T07:57:00Z" w16du:dateUtc="2025-08-07T11:57:00Z"/>
        </w:rPr>
      </w:pPr>
      <w:ins w:id="46" w:author="USA" w:date="2025-08-07T07:57:00Z" w16du:dateUtc="2025-08-07T11:57:00Z">
        <w:r>
          <w:t>This strategy improves clutter rejection and lowers the risk of false target detection caused by sidelobe ambiguity. When sidelobes decay smoothly and predictably, the antenna maintains tighter control over off-axis energy—an essential feature in systems with high dynamic range or low signal-to-noise ratios.</w:t>
        </w:r>
      </w:ins>
    </w:p>
    <w:p w14:paraId="7B95F9FF" w14:textId="5FA02D2B" w:rsidR="006107A3" w:rsidRDefault="006107A3" w:rsidP="006107A3">
      <w:pPr>
        <w:rPr>
          <w:ins w:id="47" w:author="USA" w:date="2025-08-07T07:57:00Z" w16du:dateUtc="2025-08-07T11:57:00Z"/>
        </w:rPr>
      </w:pPr>
      <w:ins w:id="48" w:author="USA" w:date="2025-08-07T07:57:00Z" w16du:dateUtc="2025-08-07T11:57:00Z">
        <w:r>
          <w:t>However, patterns generated using co</w:t>
        </w:r>
      </w:ins>
      <w:ins w:id="49" w:author="USA" w:date="2025-08-07T07:58:00Z" w16du:dateUtc="2025-08-07T11:58:00Z">
        <w:r>
          <w:t>sine</w:t>
        </w:r>
      </w:ins>
      <w:ins w:id="50" w:author="USA" w:date="2025-08-07T07:59:00Z" w16du:dateUtc="2025-08-07T11:59:00Z">
        <w:r>
          <w:t xml:space="preserve"> and cosine</w:t>
        </w:r>
        <w:r w:rsidRPr="006107A3">
          <w:rPr>
            <w:vertAlign w:val="superscript"/>
            <w:rPrChange w:id="51" w:author="USA" w:date="2025-08-07T07:59:00Z" w16du:dateUtc="2025-08-07T11:59:00Z">
              <w:rPr/>
            </w:rPrChange>
          </w:rPr>
          <w:t>2</w:t>
        </w:r>
        <w:r>
          <w:t xml:space="preserve"> </w:t>
        </w:r>
      </w:ins>
      <w:ins w:id="52" w:author="USA" w:date="2025-08-07T07:59:00Z">
        <w:r w:rsidRPr="006107A3">
          <w:t>type of excitation</w:t>
        </w:r>
      </w:ins>
      <w:ins w:id="53" w:author="USA" w:date="2025-08-07T07:58:00Z" w16du:dateUtc="2025-08-07T11:58:00Z">
        <w:r>
          <w:t xml:space="preserve"> </w:t>
        </w:r>
      </w:ins>
      <w:ins w:id="54" w:author="USA" w:date="2025-08-07T07:57:00Z" w16du:dateUtc="2025-08-07T11:57:00Z">
        <w:r>
          <w:t xml:space="preserve">on a pedestal—especially at low peak sidelobe ratio levels—can produce a first sidelobe that is lower than its </w:t>
        </w:r>
      </w:ins>
      <w:ins w:id="55" w:author="USA" w:date="2025-08-07T07:59:00Z" w16du:dateUtc="2025-08-07T11:59:00Z">
        <w:r>
          <w:t>neighbours</w:t>
        </w:r>
      </w:ins>
      <w:ins w:id="56" w:author="USA" w:date="2025-08-07T07:57:00Z" w16du:dateUtc="2025-08-07T11:57:00Z">
        <w:r>
          <w:t xml:space="preserve">. This leads to non-monotonic sidelobe </w:t>
        </w:r>
      </w:ins>
      <w:ins w:id="57" w:author="USA" w:date="2025-08-07T07:59:00Z" w16du:dateUtc="2025-08-07T11:59:00Z">
        <w:r>
          <w:t>behaviour</w:t>
        </w:r>
      </w:ins>
      <w:ins w:id="58" w:author="USA" w:date="2025-08-07T07:57:00Z" w16du:dateUtc="2025-08-07T11:57:00Z">
        <w:r>
          <w:t>, which is generally undesirable in radar applications where consistent roll-off is critical for suppressing clutter and distinguishing targets accurately.</w:t>
        </w:r>
      </w:ins>
    </w:p>
    <w:p w14:paraId="0C4CE919" w14:textId="77777777" w:rsidR="006107A3" w:rsidRDefault="006107A3" w:rsidP="006107A3">
      <w:pPr>
        <w:rPr>
          <w:ins w:id="59" w:author="USA" w:date="2025-08-07T07:57:00Z" w16du:dateUtc="2025-08-07T11:57:00Z"/>
        </w:rPr>
      </w:pPr>
      <w:ins w:id="60" w:author="USA" w:date="2025-08-07T07:57:00Z" w16du:dateUtc="2025-08-07T11:57:00Z">
        <w:r>
          <w:t>To address this issue, the Taylor one-parameter line source pattern, described in References 7 through 10, provides a more symmetric and well-behaved sidelobe structure. Its monotonic decay away from the main beam better aligns with radar system requirements, allowing for controlled sidelobe shaping without sacrificing beam integrity. Unfortunately, the original paper could not be located.</w:t>
        </w:r>
      </w:ins>
    </w:p>
    <w:p w14:paraId="030CBED8" w14:textId="704DAEE5" w:rsidR="006107A3" w:rsidRDefault="007C1CB0" w:rsidP="006107A3">
      <w:pPr>
        <w:rPr>
          <w:ins w:id="61" w:author="USA" w:date="2025-08-07T08:04:00Z" w16du:dateUtc="2025-08-07T12:04:00Z"/>
        </w:rPr>
      </w:pPr>
      <w:ins w:id="62" w:author="USA" w:date="2025-08-05T15:23:00Z" w16du:dateUtc="2025-08-05T19:23:00Z">
        <w:r>
          <w:t>Taylor</w:t>
        </w:r>
      </w:ins>
      <w:ins w:id="63" w:author="USA" w:date="2025-07-31T10:42:00Z" w16du:dateUtc="2025-07-31T14:42:00Z">
        <w:r w:rsidR="009C4A9D">
          <w:t xml:space="preserve"> </w:t>
        </w:r>
      </w:ins>
      <w:ins w:id="64" w:author="USA" w:date="2025-07-31T10:36:00Z" w16du:dateUtc="2025-07-31T14:36:00Z">
        <w:r w:rsidR="0002766B">
          <w:t>recognized that to produce a linear aperture distribution with a sidelobe envelope approximating a 1/u falloff, the uniform amplitude sin(x)/x pattern could be used as a starting point. He understood that the height of</w:t>
        </w:r>
      </w:ins>
      <w:ins w:id="65" w:author="USA" w:date="2025-07-31T10:37:00Z" w16du:dateUtc="2025-07-31T14:37:00Z">
        <w:r w:rsidR="0002766B">
          <w:t xml:space="preserve"> each sidelobe is controlled by the spacing between the aperture pattern factor zeros on each side of the sidelobe. Since the sin</w:t>
        </w:r>
      </w:ins>
      <w:ins w:id="66" w:author="USA" w:date="2025-08-04T14:31:00Z" w16du:dateUtc="2025-08-04T18:31:00Z">
        <w:r w:rsidR="00D62127">
          <w:t>(x)/x</w:t>
        </w:r>
      </w:ins>
      <w:ins w:id="67" w:author="USA" w:date="2025-07-31T10:37:00Z" w16du:dateUtc="2025-07-31T14:37:00Z">
        <w:r w:rsidR="0002766B">
          <w:t xml:space="preserve"> pattern has a 1/u</w:t>
        </w:r>
      </w:ins>
      <w:ins w:id="68" w:author="USA" w:date="2025-08-07T08:03:00Z" w16du:dateUtc="2025-08-07T12:03:00Z">
        <w:r w:rsidR="006107A3">
          <w:t>, t</w:t>
        </w:r>
      </w:ins>
      <w:ins w:id="69" w:author="USA" w:date="2025-07-31T10:48:00Z" w16du:dateUtc="2025-07-31T14:48:00Z">
        <w:r w:rsidR="009C4A9D">
          <w:t>he far-out zeros are spaced by integers, and the side lobe envelope decays as l/u where</w:t>
        </w:r>
      </w:ins>
      <w:ins w:id="70" w:author="USA" w:date="2025-07-31T10:49:00Z" w16du:dateUtc="2025-07-31T14:49:00Z">
        <w:r w:rsidR="003972BA">
          <w:t xml:space="preserve"> the variable</w:t>
        </w:r>
      </w:ins>
      <w:ins w:id="71" w:author="USA" w:date="2025-07-31T10:48:00Z" w16du:dateUtc="2025-07-31T14:48:00Z">
        <w:r w:rsidR="009C4A9D">
          <w:t xml:space="preserve"> </w:t>
        </w:r>
      </w:ins>
      <m:oMath>
        <m:r>
          <w:ins w:id="72" w:author="USA" w:date="2025-07-31T10:48:00Z" w16du:dateUtc="2025-07-31T14:48:00Z">
            <w:rPr>
              <w:rFonts w:ascii="Cambria Math" w:hAnsi="Cambria Math"/>
            </w:rPr>
            <m:t>µ=</m:t>
          </w:ins>
        </m:r>
        <m:f>
          <m:fPr>
            <m:ctrlPr>
              <w:ins w:id="73" w:author="USA" w:date="2025-07-31T10:48:00Z" w16du:dateUtc="2025-07-31T14:48:00Z">
                <w:rPr>
                  <w:rFonts w:ascii="Cambria Math" w:hAnsi="Cambria Math"/>
                  <w:i/>
                </w:rPr>
              </w:ins>
            </m:ctrlPr>
          </m:fPr>
          <m:num>
            <m:r>
              <w:ins w:id="74" w:author="USA" w:date="2025-07-31T10:48:00Z" w16du:dateUtc="2025-07-31T14:48:00Z">
                <w:rPr>
                  <w:rFonts w:ascii="Cambria Math" w:hAnsi="Cambria Math"/>
                </w:rPr>
                <m:t>d</m:t>
              </w:ins>
            </m:r>
          </m:num>
          <m:den>
            <m:r>
              <w:ins w:id="75" w:author="USA" w:date="2025-07-31T10:48:00Z" w16du:dateUtc="2025-07-31T14:48:00Z">
                <w:rPr>
                  <w:rFonts w:ascii="Cambria Math" w:hAnsi="Cambria Math"/>
                </w:rPr>
                <m:t>λ</m:t>
              </w:ins>
            </m:r>
          </m:den>
        </m:f>
        <m:func>
          <m:funcPr>
            <m:ctrlPr>
              <w:ins w:id="76" w:author="USA" w:date="2025-07-31T10:48:00Z" w16du:dateUtc="2025-07-31T14:48:00Z">
                <w:rPr>
                  <w:rFonts w:ascii="Cambria Math" w:hAnsi="Cambria Math"/>
                  <w:i/>
                </w:rPr>
              </w:ins>
            </m:ctrlPr>
          </m:funcPr>
          <m:fName>
            <m:r>
              <w:ins w:id="77" w:author="USA" w:date="2025-07-31T10:48:00Z" w16du:dateUtc="2025-07-31T14:48:00Z">
                <m:rPr>
                  <m:sty m:val="p"/>
                </m:rPr>
                <w:rPr>
                  <w:rFonts w:ascii="Cambria Math" w:hAnsi="Cambria Math"/>
                </w:rPr>
                <m:t>sin</m:t>
              </w:ins>
            </m:r>
          </m:fName>
          <m:e>
            <m:r>
              <w:ins w:id="78" w:author="USA" w:date="2025-07-31T10:48:00Z" w16du:dateUtc="2025-07-31T14:48:00Z">
                <w:rPr>
                  <w:rFonts w:ascii="Cambria Math" w:hAnsi="Cambria Math"/>
                </w:rPr>
                <m:t>θ</m:t>
              </w:ins>
            </m:r>
          </m:e>
        </m:func>
        <m:r>
          <w:ins w:id="79" w:author="USA" w:date="2025-07-31T10:48:00Z" w16du:dateUtc="2025-07-31T14:48:00Z">
            <w:rPr>
              <w:rFonts w:ascii="Cambria Math" w:hAnsi="Cambria Math"/>
            </w:rPr>
            <m:t xml:space="preserve"> </m:t>
          </w:ins>
        </m:r>
      </m:oMath>
      <w:ins w:id="80" w:author="USA" w:date="2025-08-07T08:04:00Z" w16du:dateUtc="2025-08-07T12:04:00Z">
        <w:r w:rsidR="006107A3" w:rsidRPr="006107A3">
          <w:t>defines the angular dependence</w:t>
        </w:r>
        <w:r w:rsidR="006107A3">
          <w:t>.</w:t>
        </w:r>
      </w:ins>
    </w:p>
    <w:p w14:paraId="42B141EE" w14:textId="59F2325B" w:rsidR="007227EB" w:rsidRDefault="006107A3" w:rsidP="00E70CCB">
      <w:pPr>
        <w:rPr>
          <w:ins w:id="81" w:author="USA" w:date="2025-07-09T15:07:00Z" w16du:dateUtc="2025-07-09T19:07:00Z"/>
        </w:rPr>
      </w:pPr>
      <w:ins w:id="82" w:author="USA" w:date="2025-08-07T08:04:00Z" w16du:dateUtc="2025-08-07T12:04:00Z">
        <w:r w:rsidRPr="006107A3">
          <w:t xml:space="preserve">Taylor’s key insight was that only the close-in zeros needed to be adjusted to suppress the near sidelobes, while the far-out zeros could remain at their integer positions. This selective modification preserves the desirable 1/u decay in the outer sidelobes while improving near-sidelobe </w:t>
        </w:r>
      </w:ins>
      <w:ins w:id="83" w:author="USA" w:date="2025-08-07T08:05:00Z" w16du:dateUtc="2025-08-07T12:05:00Z">
        <w:r w:rsidR="0006331B" w:rsidRPr="006107A3">
          <w:t>behaviour</w:t>
        </w:r>
        <w:r w:rsidR="0006331B">
          <w:t>. S</w:t>
        </w:r>
      </w:ins>
      <w:ins w:id="84" w:author="USA" w:date="2025-08-07T08:04:00Z" w16du:dateUtc="2025-08-07T12:04:00Z">
        <w:r w:rsidRPr="006107A3">
          <w:t>ee Reference 8.</w:t>
        </w:r>
      </w:ins>
      <w:ins w:id="85" w:author="USA" w:date="2025-08-07T08:08:00Z" w16du:dateUtc="2025-08-07T12:08:00Z">
        <w:r w:rsidR="0006331B">
          <w:t xml:space="preserve"> </w:t>
        </w:r>
      </w:ins>
      <w:ins w:id="86" w:author="USA" w:date="2025-07-07T13:33:00Z" w16du:dateUtc="2025-07-07T17:33:00Z">
        <w:r w:rsidR="00E70CCB">
          <w:t>The</w:t>
        </w:r>
      </w:ins>
      <w:ins w:id="87" w:author="USA" w:date="2025-08-07T08:08:00Z" w16du:dateUtc="2025-08-07T12:08:00Z">
        <w:r w:rsidR="0006331B">
          <w:t xml:space="preserve"> </w:t>
        </w:r>
      </w:ins>
      <w:ins w:id="88" w:author="USA" w:date="2025-07-07T13:33:00Z" w16du:dateUtc="2025-07-07T17:33:00Z">
        <w:r w:rsidR="00E70CCB">
          <w:t>pattern</w:t>
        </w:r>
      </w:ins>
      <w:ins w:id="89" w:author="USA" w:date="2025-08-07T08:09:00Z" w16du:dateUtc="2025-08-07T12:09:00Z">
        <w:r w:rsidR="0006331B">
          <w:t xml:space="preserve"> </w:t>
        </w:r>
      </w:ins>
      <m:oMath>
        <m:r>
          <w:ins w:id="90" w:author="USA" w:date="2025-08-07T08:09:00Z" w16du:dateUtc="2025-08-07T12:09:00Z">
            <m:rPr>
              <m:sty m:val="p"/>
            </m:rPr>
            <w:rPr>
              <w:rFonts w:ascii="Cambria Math" w:hAnsi="Cambria Math"/>
              <w:rPrChange w:id="91" w:author="USA" w:date="2025-08-07T08:09:00Z" w16du:dateUtc="2025-08-07T12:09:00Z">
                <w:rPr>
                  <w:rFonts w:ascii="Cambria Math" w:hAnsi="Cambria Math"/>
                  <w:sz w:val="28"/>
                  <w:szCs w:val="22"/>
                </w:rPr>
              </w:rPrChange>
            </w:rPr>
            <m:t>F</m:t>
          </w:ins>
        </m:r>
        <m:d>
          <m:dPr>
            <m:ctrlPr>
              <w:ins w:id="92" w:author="USA" w:date="2025-08-07T08:09:00Z" w16du:dateUtc="2025-08-07T12:09:00Z">
                <w:rPr>
                  <w:rFonts w:ascii="Cambria Math" w:hAnsi="Cambria Math"/>
                </w:rPr>
              </w:ins>
            </m:ctrlPr>
          </m:dPr>
          <m:e>
            <m:r>
              <w:ins w:id="93" w:author="USA" w:date="2025-08-07T08:09:00Z" w16du:dateUtc="2025-08-07T12:09:00Z">
                <m:rPr>
                  <m:sty m:val="p"/>
                </m:rPr>
                <w:rPr>
                  <w:rFonts w:ascii="Cambria Math" w:hAnsi="Cambria Math"/>
                  <w:rPrChange w:id="94" w:author="USA" w:date="2025-08-07T08:09:00Z" w16du:dateUtc="2025-08-07T12:09:00Z">
                    <w:rPr>
                      <w:rFonts w:ascii="Cambria Math" w:hAnsi="Cambria Math"/>
                      <w:sz w:val="28"/>
                      <w:szCs w:val="22"/>
                    </w:rPr>
                  </w:rPrChange>
                </w:rPr>
                <m:t>µ</m:t>
              </w:ins>
            </m:r>
          </m:e>
        </m:d>
      </m:oMath>
      <w:ins w:id="95" w:author="USA" w:date="2025-07-07T13:33:00Z" w16du:dateUtc="2025-07-07T17:33:00Z">
        <w:r w:rsidR="00E70CCB">
          <w:t xml:space="preserve"> is</w:t>
        </w:r>
      </w:ins>
      <w:ins w:id="96" w:author="USA" w:date="2025-07-07T13:22:00Z" w16du:dateUtc="2025-07-07T17:22:00Z">
        <w:r w:rsidR="007227EB">
          <w:t xml:space="preserve"> given by</w:t>
        </w:r>
      </w:ins>
      <w:ins w:id="97" w:author="USA" w:date="2025-08-07T08:07:00Z" w16du:dateUtc="2025-08-07T12:07:00Z">
        <w:r w:rsidR="0006331B">
          <w:t xml:space="preserve"> the expression</w:t>
        </w:r>
      </w:ins>
      <w:ins w:id="98" w:author="USA" w:date="2025-08-07T08:08:00Z" w16du:dateUtc="2025-08-07T12:08:00Z">
        <w:r w:rsidR="0006331B">
          <w:t xml:space="preserve"> below.</w:t>
        </w:r>
      </w:ins>
    </w:p>
    <w:p w14:paraId="7EB44CBB" w14:textId="46D1CF7C" w:rsidR="000037CE" w:rsidRDefault="00FA2DC9">
      <w:pPr>
        <w:jc w:val="center"/>
        <w:rPr>
          <w:ins w:id="99" w:author="USA" w:date="2025-08-07T08:09:00Z" w16du:dateUtc="2025-08-07T12:09:00Z"/>
          <w:sz w:val="20"/>
          <w:szCs w:val="16"/>
        </w:rPr>
      </w:pPr>
      <m:oMath>
        <m:r>
          <w:ins w:id="100" w:author="USA" w:date="2025-07-09T15:21:00Z" w16du:dateUtc="2025-07-09T19:21:00Z">
            <m:rPr>
              <m:sty m:val="p"/>
            </m:rPr>
            <w:rPr>
              <w:rFonts w:ascii="Cambria Math" w:hAnsi="Cambria Math"/>
              <w:sz w:val="28"/>
              <w:szCs w:val="22"/>
              <w:rPrChange w:id="101" w:author="USA" w:date="2025-08-05T07:35:00Z" w16du:dateUtc="2025-08-05T11:35:00Z">
                <w:rPr>
                  <w:rFonts w:ascii="Cambria Math" w:hAnsi="Cambria Math"/>
                </w:rPr>
              </w:rPrChange>
            </w:rPr>
            <w:lastRenderedPageBreak/>
            <m:t>F</m:t>
          </w:ins>
        </m:r>
        <m:d>
          <m:dPr>
            <m:ctrlPr>
              <w:ins w:id="102" w:author="USA" w:date="2025-07-09T15:21:00Z" w16du:dateUtc="2025-07-09T19:21:00Z">
                <w:rPr>
                  <w:rFonts w:ascii="Cambria Math" w:hAnsi="Cambria Math"/>
                  <w:sz w:val="28"/>
                  <w:szCs w:val="22"/>
                </w:rPr>
              </w:ins>
            </m:ctrlPr>
          </m:dPr>
          <m:e>
            <m:r>
              <w:ins w:id="103" w:author="USA" w:date="2025-07-09T15:21:00Z" w16du:dateUtc="2025-07-09T19:21:00Z">
                <m:rPr>
                  <m:sty m:val="p"/>
                </m:rPr>
                <w:rPr>
                  <w:rFonts w:ascii="Cambria Math" w:hAnsi="Cambria Math"/>
                  <w:sz w:val="28"/>
                  <w:szCs w:val="22"/>
                  <w:rPrChange w:id="104" w:author="USA" w:date="2025-08-05T07:35:00Z" w16du:dateUtc="2025-08-05T11:35:00Z">
                    <w:rPr>
                      <w:rFonts w:ascii="Cambria Math" w:hAnsi="Cambria Math"/>
                    </w:rPr>
                  </w:rPrChange>
                </w:rPr>
                <m:t>µ</m:t>
              </w:ins>
            </m:r>
          </m:e>
        </m:d>
        <m:r>
          <w:ins w:id="105" w:author="USA" w:date="2025-07-09T15:21:00Z" w16du:dateUtc="2025-07-09T19:21:00Z">
            <w:rPr>
              <w:rFonts w:ascii="Cambria Math" w:hAnsi="Cambria Math"/>
              <w:sz w:val="28"/>
              <w:szCs w:val="22"/>
              <w:rPrChange w:id="106" w:author="USA" w:date="2025-08-05T07:35:00Z" w16du:dateUtc="2025-08-05T11:35:00Z">
                <w:rPr>
                  <w:rFonts w:ascii="Cambria Math" w:hAnsi="Cambria Math"/>
                </w:rPr>
              </w:rPrChange>
            </w:rPr>
            <m:t>=</m:t>
          </w:ins>
        </m:r>
        <m:d>
          <m:dPr>
            <m:begChr m:val="{"/>
            <m:endChr m:val=""/>
            <m:ctrlPr>
              <w:ins w:id="107" w:author="USA" w:date="2025-07-09T15:20:00Z" w16du:dateUtc="2025-07-09T19:20:00Z">
                <w:rPr>
                  <w:rFonts w:ascii="Cambria Math" w:hAnsi="Cambria Math"/>
                  <w:i/>
                  <w:sz w:val="20"/>
                  <w:szCs w:val="16"/>
                </w:rPr>
              </w:ins>
            </m:ctrlPr>
          </m:dPr>
          <m:e>
            <m:eqArr>
              <m:eqArrPr>
                <m:ctrlPr>
                  <w:ins w:id="108" w:author="USA" w:date="2025-07-09T15:20:00Z" w16du:dateUtc="2025-07-09T19:20:00Z">
                    <w:rPr>
                      <w:rFonts w:ascii="Cambria Math" w:hAnsi="Cambria Math"/>
                      <w:i/>
                      <w:sz w:val="20"/>
                      <w:szCs w:val="16"/>
                    </w:rPr>
                  </w:ins>
                </m:ctrlPr>
              </m:eqArrPr>
              <m:e>
                <m:f>
                  <m:fPr>
                    <m:ctrlPr>
                      <w:ins w:id="109" w:author="USA" w:date="2025-07-09T15:21:00Z" w16du:dateUtc="2025-07-09T19:21:00Z">
                        <w:rPr>
                          <w:rFonts w:ascii="Cambria Math" w:hAnsi="Cambria Math"/>
                          <w:i/>
                          <w:sz w:val="28"/>
                          <w:szCs w:val="22"/>
                        </w:rPr>
                      </w:ins>
                    </m:ctrlPr>
                  </m:fPr>
                  <m:num>
                    <m:func>
                      <m:funcPr>
                        <m:ctrlPr>
                          <w:ins w:id="110" w:author="USA" w:date="2025-07-09T15:21:00Z" w16du:dateUtc="2025-07-09T19:21:00Z">
                            <w:rPr>
                              <w:rFonts w:ascii="Cambria Math" w:hAnsi="Cambria Math"/>
                              <w:i/>
                              <w:sz w:val="28"/>
                              <w:szCs w:val="22"/>
                            </w:rPr>
                          </w:ins>
                        </m:ctrlPr>
                      </m:funcPr>
                      <m:fName>
                        <m:r>
                          <w:ins w:id="111" w:author="USA" w:date="2025-07-09T15:21:00Z" w16du:dateUtc="2025-07-09T19:21:00Z">
                            <m:rPr>
                              <m:sty m:val="p"/>
                            </m:rPr>
                            <w:rPr>
                              <w:rFonts w:ascii="Cambria Math" w:hAnsi="Cambria Math"/>
                              <w:sz w:val="28"/>
                              <w:szCs w:val="22"/>
                              <w:rPrChange w:id="112" w:author="USA" w:date="2025-08-05T07:35:00Z" w16du:dateUtc="2025-08-05T11:35:00Z">
                                <w:rPr>
                                  <w:rFonts w:ascii="Cambria Math" w:hAnsi="Cambria Math"/>
                                </w:rPr>
                              </w:rPrChange>
                            </w:rPr>
                            <m:t>sinh</m:t>
                          </w:ins>
                        </m:r>
                      </m:fName>
                      <m:e>
                        <m:d>
                          <m:dPr>
                            <m:ctrlPr>
                              <w:ins w:id="113" w:author="USA" w:date="2025-07-09T15:21:00Z" w16du:dateUtc="2025-07-09T19:21:00Z">
                                <w:rPr>
                                  <w:rFonts w:ascii="Cambria Math" w:hAnsi="Cambria Math"/>
                                  <w:i/>
                                  <w:sz w:val="28"/>
                                  <w:szCs w:val="22"/>
                                </w:rPr>
                              </w:ins>
                            </m:ctrlPr>
                          </m:dPr>
                          <m:e>
                            <m:r>
                              <w:ins w:id="114" w:author="USA" w:date="2025-07-09T15:21:00Z" w16du:dateUtc="2025-07-09T19:21:00Z">
                                <w:rPr>
                                  <w:rFonts w:ascii="Cambria Math" w:hAnsi="Cambria Math"/>
                                  <w:sz w:val="28"/>
                                  <w:szCs w:val="22"/>
                                  <w:rPrChange w:id="115" w:author="USA" w:date="2025-08-05T07:35:00Z" w16du:dateUtc="2025-08-05T11:35:00Z">
                                    <w:rPr>
                                      <w:rFonts w:ascii="Cambria Math" w:hAnsi="Cambria Math"/>
                                    </w:rPr>
                                  </w:rPrChange>
                                </w:rPr>
                                <m:t>π</m:t>
                              </w:ins>
                            </m:r>
                            <m:rad>
                              <m:radPr>
                                <m:degHide m:val="1"/>
                                <m:ctrlPr>
                                  <w:ins w:id="116" w:author="USA" w:date="2025-07-09T15:21:00Z" w16du:dateUtc="2025-07-09T19:21:00Z">
                                    <w:rPr>
                                      <w:rFonts w:ascii="Cambria Math" w:hAnsi="Cambria Math"/>
                                      <w:i/>
                                      <w:sz w:val="28"/>
                                      <w:szCs w:val="22"/>
                                    </w:rPr>
                                  </w:ins>
                                </m:ctrlPr>
                              </m:radPr>
                              <m:deg/>
                              <m:e>
                                <m:sSup>
                                  <m:sSupPr>
                                    <m:ctrlPr>
                                      <w:ins w:id="117" w:author="USA" w:date="2025-07-09T15:21:00Z" w16du:dateUtc="2025-07-09T19:21:00Z">
                                        <w:rPr>
                                          <w:rFonts w:ascii="Cambria Math" w:hAnsi="Cambria Math"/>
                                          <w:i/>
                                          <w:sz w:val="28"/>
                                          <w:szCs w:val="22"/>
                                        </w:rPr>
                                      </w:ins>
                                    </m:ctrlPr>
                                  </m:sSupPr>
                                  <m:e>
                                    <m:r>
                                      <w:ins w:id="118" w:author="USA" w:date="2025-07-09T15:21:00Z" w16du:dateUtc="2025-07-09T19:21:00Z">
                                        <w:rPr>
                                          <w:rFonts w:ascii="Cambria Math" w:hAnsi="Cambria Math"/>
                                          <w:sz w:val="28"/>
                                          <w:szCs w:val="22"/>
                                          <w:rPrChange w:id="119" w:author="USA" w:date="2025-08-05T07:35:00Z" w16du:dateUtc="2025-08-05T11:35:00Z">
                                            <w:rPr>
                                              <w:rFonts w:ascii="Cambria Math" w:hAnsi="Cambria Math"/>
                                            </w:rPr>
                                          </w:rPrChange>
                                        </w:rPr>
                                        <m:t>B</m:t>
                                      </w:ins>
                                    </m:r>
                                  </m:e>
                                  <m:sup>
                                    <m:r>
                                      <w:ins w:id="120" w:author="USA" w:date="2025-07-09T15:21:00Z" w16du:dateUtc="2025-07-09T19:21:00Z">
                                        <w:rPr>
                                          <w:rFonts w:ascii="Cambria Math" w:hAnsi="Cambria Math"/>
                                          <w:sz w:val="28"/>
                                          <w:szCs w:val="22"/>
                                          <w:rPrChange w:id="121" w:author="USA" w:date="2025-08-05T07:35:00Z" w16du:dateUtc="2025-08-05T11:35:00Z">
                                            <w:rPr>
                                              <w:rFonts w:ascii="Cambria Math" w:hAnsi="Cambria Math"/>
                                            </w:rPr>
                                          </w:rPrChange>
                                        </w:rPr>
                                        <m:t>2</m:t>
                                      </w:ins>
                                    </m:r>
                                  </m:sup>
                                </m:sSup>
                                <m:r>
                                  <w:ins w:id="122" w:author="USA" w:date="2025-07-09T15:21:00Z" w16du:dateUtc="2025-07-09T19:21:00Z">
                                    <w:rPr>
                                      <w:rFonts w:ascii="Cambria Math" w:hAnsi="Cambria Math"/>
                                      <w:sz w:val="28"/>
                                      <w:szCs w:val="22"/>
                                      <w:rPrChange w:id="123" w:author="USA" w:date="2025-08-05T07:35:00Z" w16du:dateUtc="2025-08-05T11:35:00Z">
                                        <w:rPr>
                                          <w:rFonts w:ascii="Cambria Math" w:hAnsi="Cambria Math"/>
                                        </w:rPr>
                                      </w:rPrChange>
                                    </w:rPr>
                                    <m:t>-</m:t>
                                  </w:ins>
                                </m:r>
                                <m:sSup>
                                  <m:sSupPr>
                                    <m:ctrlPr>
                                      <w:ins w:id="124" w:author="USA" w:date="2025-07-09T15:21:00Z" w16du:dateUtc="2025-07-09T19:21:00Z">
                                        <w:rPr>
                                          <w:rFonts w:ascii="Cambria Math" w:hAnsi="Cambria Math"/>
                                          <w:i/>
                                          <w:sz w:val="28"/>
                                          <w:szCs w:val="22"/>
                                        </w:rPr>
                                      </w:ins>
                                    </m:ctrlPr>
                                  </m:sSupPr>
                                  <m:e>
                                    <m:r>
                                      <w:ins w:id="125" w:author="USA" w:date="2025-07-09T15:21:00Z" w16du:dateUtc="2025-07-09T19:21:00Z">
                                        <m:rPr>
                                          <m:sty m:val="p"/>
                                        </m:rPr>
                                        <w:rPr>
                                          <w:rFonts w:ascii="Cambria Math" w:hAnsi="Cambria Math"/>
                                          <w:sz w:val="28"/>
                                          <w:szCs w:val="22"/>
                                          <w:rPrChange w:id="126" w:author="USA" w:date="2025-08-05T07:35:00Z" w16du:dateUtc="2025-08-05T11:35:00Z">
                                            <w:rPr>
                                              <w:rFonts w:ascii="Cambria Math" w:hAnsi="Cambria Math"/>
                                            </w:rPr>
                                          </w:rPrChange>
                                        </w:rPr>
                                        <m:t>µ</m:t>
                                      </w:ins>
                                    </m:r>
                                  </m:e>
                                  <m:sup>
                                    <m:r>
                                      <w:ins w:id="127" w:author="USA" w:date="2025-07-09T15:21:00Z" w16du:dateUtc="2025-07-09T19:21:00Z">
                                        <w:rPr>
                                          <w:rFonts w:ascii="Cambria Math" w:hAnsi="Cambria Math"/>
                                          <w:sz w:val="28"/>
                                          <w:szCs w:val="22"/>
                                          <w:rPrChange w:id="128" w:author="USA" w:date="2025-08-05T07:35:00Z" w16du:dateUtc="2025-08-05T11:35:00Z">
                                            <w:rPr>
                                              <w:rFonts w:ascii="Cambria Math" w:hAnsi="Cambria Math"/>
                                            </w:rPr>
                                          </w:rPrChange>
                                        </w:rPr>
                                        <m:t>2</m:t>
                                      </w:ins>
                                    </m:r>
                                  </m:sup>
                                </m:sSup>
                              </m:e>
                            </m:rad>
                          </m:e>
                        </m:d>
                      </m:e>
                    </m:func>
                  </m:num>
                  <m:den>
                    <m:r>
                      <w:ins w:id="129" w:author="USA" w:date="2025-07-09T15:21:00Z" w16du:dateUtc="2025-07-09T19:21:00Z">
                        <w:rPr>
                          <w:rFonts w:ascii="Cambria Math" w:hAnsi="Cambria Math"/>
                          <w:sz w:val="28"/>
                          <w:szCs w:val="22"/>
                          <w:rPrChange w:id="130" w:author="USA" w:date="2025-08-05T07:35:00Z" w16du:dateUtc="2025-08-05T11:35:00Z">
                            <w:rPr>
                              <w:rFonts w:ascii="Cambria Math" w:hAnsi="Cambria Math"/>
                            </w:rPr>
                          </w:rPrChange>
                        </w:rPr>
                        <m:t>π</m:t>
                      </w:ins>
                    </m:r>
                    <m:rad>
                      <m:radPr>
                        <m:degHide m:val="1"/>
                        <m:ctrlPr>
                          <w:ins w:id="131" w:author="USA" w:date="2025-07-09T15:21:00Z" w16du:dateUtc="2025-07-09T19:21:00Z">
                            <w:rPr>
                              <w:rFonts w:ascii="Cambria Math" w:hAnsi="Cambria Math"/>
                              <w:i/>
                              <w:sz w:val="28"/>
                              <w:szCs w:val="22"/>
                            </w:rPr>
                          </w:ins>
                        </m:ctrlPr>
                      </m:radPr>
                      <m:deg/>
                      <m:e>
                        <m:sSup>
                          <m:sSupPr>
                            <m:ctrlPr>
                              <w:ins w:id="132" w:author="USA" w:date="2025-07-09T15:21:00Z" w16du:dateUtc="2025-07-09T19:21:00Z">
                                <w:rPr>
                                  <w:rFonts w:ascii="Cambria Math" w:hAnsi="Cambria Math"/>
                                  <w:i/>
                                  <w:sz w:val="28"/>
                                  <w:szCs w:val="22"/>
                                </w:rPr>
                              </w:ins>
                            </m:ctrlPr>
                          </m:sSupPr>
                          <m:e>
                            <m:r>
                              <w:ins w:id="133" w:author="USA" w:date="2025-07-09T15:21:00Z" w16du:dateUtc="2025-07-09T19:21:00Z">
                                <w:rPr>
                                  <w:rFonts w:ascii="Cambria Math" w:hAnsi="Cambria Math"/>
                                  <w:sz w:val="28"/>
                                  <w:szCs w:val="22"/>
                                  <w:rPrChange w:id="134" w:author="USA" w:date="2025-08-05T07:35:00Z" w16du:dateUtc="2025-08-05T11:35:00Z">
                                    <w:rPr>
                                      <w:rFonts w:ascii="Cambria Math" w:hAnsi="Cambria Math"/>
                                    </w:rPr>
                                  </w:rPrChange>
                                </w:rPr>
                                <m:t>B</m:t>
                              </w:ins>
                            </m:r>
                          </m:e>
                          <m:sup>
                            <m:r>
                              <w:ins w:id="135" w:author="USA" w:date="2025-07-09T15:21:00Z" w16du:dateUtc="2025-07-09T19:21:00Z">
                                <w:rPr>
                                  <w:rFonts w:ascii="Cambria Math" w:hAnsi="Cambria Math"/>
                                  <w:sz w:val="28"/>
                                  <w:szCs w:val="22"/>
                                  <w:rPrChange w:id="136" w:author="USA" w:date="2025-08-05T07:35:00Z" w16du:dateUtc="2025-08-05T11:35:00Z">
                                    <w:rPr>
                                      <w:rFonts w:ascii="Cambria Math" w:hAnsi="Cambria Math"/>
                                    </w:rPr>
                                  </w:rPrChange>
                                </w:rPr>
                                <m:t>2</m:t>
                              </w:ins>
                            </m:r>
                          </m:sup>
                        </m:sSup>
                        <m:r>
                          <w:ins w:id="137" w:author="USA" w:date="2025-07-09T15:21:00Z" w16du:dateUtc="2025-07-09T19:21:00Z">
                            <w:rPr>
                              <w:rFonts w:ascii="Cambria Math" w:hAnsi="Cambria Math"/>
                              <w:sz w:val="28"/>
                              <w:szCs w:val="22"/>
                              <w:rPrChange w:id="138" w:author="USA" w:date="2025-08-05T07:35:00Z" w16du:dateUtc="2025-08-05T11:35:00Z">
                                <w:rPr>
                                  <w:rFonts w:ascii="Cambria Math" w:hAnsi="Cambria Math"/>
                                </w:rPr>
                              </w:rPrChange>
                            </w:rPr>
                            <m:t>-</m:t>
                          </w:ins>
                        </m:r>
                        <m:sSup>
                          <m:sSupPr>
                            <m:ctrlPr>
                              <w:ins w:id="139" w:author="USA" w:date="2025-07-09T15:21:00Z" w16du:dateUtc="2025-07-09T19:21:00Z">
                                <w:rPr>
                                  <w:rFonts w:ascii="Cambria Math" w:hAnsi="Cambria Math"/>
                                  <w:i/>
                                  <w:sz w:val="28"/>
                                  <w:szCs w:val="22"/>
                                </w:rPr>
                              </w:ins>
                            </m:ctrlPr>
                          </m:sSupPr>
                          <m:e>
                            <m:r>
                              <w:ins w:id="140" w:author="USA" w:date="2025-07-09T15:21:00Z" w16du:dateUtc="2025-07-09T19:21:00Z">
                                <m:rPr>
                                  <m:sty m:val="p"/>
                                </m:rPr>
                                <w:rPr>
                                  <w:rFonts w:ascii="Cambria Math" w:hAnsi="Cambria Math"/>
                                  <w:sz w:val="28"/>
                                  <w:szCs w:val="22"/>
                                  <w:rPrChange w:id="141" w:author="USA" w:date="2025-08-05T07:35:00Z" w16du:dateUtc="2025-08-05T11:35:00Z">
                                    <w:rPr>
                                      <w:rFonts w:ascii="Cambria Math" w:hAnsi="Cambria Math"/>
                                    </w:rPr>
                                  </w:rPrChange>
                                </w:rPr>
                                <m:t>µ</m:t>
                              </w:ins>
                            </m:r>
                          </m:e>
                          <m:sup>
                            <m:r>
                              <w:ins w:id="142" w:author="USA" w:date="2025-07-09T15:21:00Z" w16du:dateUtc="2025-07-09T19:21:00Z">
                                <w:rPr>
                                  <w:rFonts w:ascii="Cambria Math" w:hAnsi="Cambria Math"/>
                                  <w:sz w:val="28"/>
                                  <w:szCs w:val="22"/>
                                  <w:rPrChange w:id="143" w:author="USA" w:date="2025-08-05T07:35:00Z" w16du:dateUtc="2025-08-05T11:35:00Z">
                                    <w:rPr>
                                      <w:rFonts w:ascii="Cambria Math" w:hAnsi="Cambria Math"/>
                                    </w:rPr>
                                  </w:rPrChange>
                                </w:rPr>
                                <m:t>2</m:t>
                              </w:ins>
                            </m:r>
                          </m:sup>
                        </m:sSup>
                      </m:e>
                    </m:rad>
                  </m:den>
                </m:f>
                <m:r>
                  <w:ins w:id="144" w:author="USA" w:date="2025-07-09T15:21:00Z" w16du:dateUtc="2025-07-09T19:21:00Z">
                    <w:rPr>
                      <w:rFonts w:ascii="Cambria Math" w:hAnsi="Cambria Math"/>
                      <w:sz w:val="20"/>
                      <w:szCs w:val="16"/>
                      <w:rPrChange w:id="145" w:author="USA" w:date="2025-08-05T07:35:00Z" w16du:dateUtc="2025-08-05T11:35:00Z">
                        <w:rPr>
                          <w:rFonts w:ascii="Cambria Math" w:hAnsi="Cambria Math"/>
                          <w:sz w:val="18"/>
                          <w:szCs w:val="14"/>
                        </w:rPr>
                      </w:rPrChange>
                    </w:rPr>
                    <m:t xml:space="preserve">,          for   </m:t>
                  </w:ins>
                </m:r>
                <m:r>
                  <w:ins w:id="146" w:author="USA" w:date="2025-07-09T15:21:00Z" w16du:dateUtc="2025-07-09T19:21:00Z">
                    <m:rPr>
                      <m:sty m:val="p"/>
                    </m:rPr>
                    <w:rPr>
                      <w:rFonts w:ascii="Cambria Math" w:hAnsi="Cambria Math"/>
                      <w:sz w:val="28"/>
                      <w:szCs w:val="22"/>
                      <w:rPrChange w:id="147" w:author="USA" w:date="2025-08-05T07:35:00Z" w16du:dateUtc="2025-08-05T11:35:00Z">
                        <w:rPr>
                          <w:rFonts w:ascii="Cambria Math" w:hAnsi="Cambria Math"/>
                        </w:rPr>
                      </w:rPrChange>
                    </w:rPr>
                    <m:t>µ</m:t>
                  </w:ins>
                </m:r>
                <m:r>
                  <w:ins w:id="148" w:author="USA" w:date="2025-07-09T15:21:00Z" w16du:dateUtc="2025-07-09T19:21:00Z">
                    <w:rPr>
                      <w:rFonts w:ascii="Cambria Math" w:hAnsi="Cambria Math"/>
                      <w:sz w:val="20"/>
                      <w:szCs w:val="16"/>
                      <w:rPrChange w:id="149" w:author="USA" w:date="2025-08-05T07:35:00Z" w16du:dateUtc="2025-08-05T11:35:00Z">
                        <w:rPr>
                          <w:rFonts w:ascii="Cambria Math" w:hAnsi="Cambria Math"/>
                          <w:sz w:val="18"/>
                          <w:szCs w:val="14"/>
                        </w:rPr>
                      </w:rPrChange>
                    </w:rPr>
                    <m:t xml:space="preserve"> </m:t>
                  </w:ins>
                </m:r>
                <m:r>
                  <w:ins w:id="150" w:author="USA" w:date="2025-07-09T15:21:00Z" w16du:dateUtc="2025-07-09T19:21:00Z">
                    <w:rPr>
                      <w:rFonts w:ascii="Cambria Math" w:hAnsi="Cambria Math" w:hint="eastAsia"/>
                      <w:sz w:val="20"/>
                      <w:szCs w:val="16"/>
                      <w:rPrChange w:id="151" w:author="USA" w:date="2025-08-05T07:35:00Z" w16du:dateUtc="2025-08-05T11:35:00Z">
                        <w:rPr>
                          <w:rFonts w:ascii="Cambria Math" w:hAnsi="Cambria Math" w:hint="eastAsia"/>
                          <w:sz w:val="18"/>
                          <w:szCs w:val="14"/>
                        </w:rPr>
                      </w:rPrChange>
                    </w:rPr>
                    <m:t>≤</m:t>
                  </w:ins>
                </m:r>
                <m:r>
                  <w:ins w:id="152" w:author="USA" w:date="2025-07-09T15:21:00Z" w16du:dateUtc="2025-07-09T19:21:00Z">
                    <w:rPr>
                      <w:rFonts w:ascii="Cambria Math" w:hAnsi="Cambria Math"/>
                      <w:sz w:val="20"/>
                      <w:szCs w:val="16"/>
                      <w:rPrChange w:id="153" w:author="USA" w:date="2025-08-05T07:35:00Z" w16du:dateUtc="2025-08-05T11:35:00Z">
                        <w:rPr>
                          <w:rFonts w:ascii="Cambria Math" w:hAnsi="Cambria Math"/>
                          <w:sz w:val="18"/>
                          <w:szCs w:val="14"/>
                        </w:rPr>
                      </w:rPrChange>
                    </w:rPr>
                    <m:t>B</m:t>
                  </w:ins>
                </m:r>
              </m:e>
              <m:e>
                <m:f>
                  <m:fPr>
                    <m:ctrlPr>
                      <w:ins w:id="154" w:author="USA" w:date="2025-07-09T15:21:00Z" w16du:dateUtc="2025-07-09T19:21:00Z">
                        <w:rPr>
                          <w:rFonts w:ascii="Cambria Math" w:hAnsi="Cambria Math"/>
                          <w:i/>
                          <w:sz w:val="28"/>
                          <w:szCs w:val="22"/>
                        </w:rPr>
                      </w:ins>
                    </m:ctrlPr>
                  </m:fPr>
                  <m:num>
                    <m:func>
                      <m:funcPr>
                        <m:ctrlPr>
                          <w:ins w:id="155" w:author="USA" w:date="2025-07-09T15:21:00Z" w16du:dateUtc="2025-07-09T19:21:00Z">
                            <w:rPr>
                              <w:rFonts w:ascii="Cambria Math" w:hAnsi="Cambria Math"/>
                              <w:i/>
                              <w:sz w:val="28"/>
                              <w:szCs w:val="22"/>
                            </w:rPr>
                          </w:ins>
                        </m:ctrlPr>
                      </m:funcPr>
                      <m:fName>
                        <m:r>
                          <w:ins w:id="156" w:author="USA" w:date="2025-07-09T15:21:00Z" w16du:dateUtc="2025-07-09T19:21:00Z">
                            <m:rPr>
                              <m:sty m:val="p"/>
                            </m:rPr>
                            <w:rPr>
                              <w:rFonts w:ascii="Cambria Math" w:hAnsi="Cambria Math"/>
                              <w:sz w:val="28"/>
                              <w:szCs w:val="22"/>
                              <w:rPrChange w:id="157" w:author="USA" w:date="2025-08-05T07:35:00Z" w16du:dateUtc="2025-08-05T11:35:00Z">
                                <w:rPr>
                                  <w:rFonts w:ascii="Cambria Math" w:hAnsi="Cambria Math"/>
                                </w:rPr>
                              </w:rPrChange>
                            </w:rPr>
                            <m:t>sin</m:t>
                          </w:ins>
                        </m:r>
                      </m:fName>
                      <m:e>
                        <m:d>
                          <m:dPr>
                            <m:ctrlPr>
                              <w:ins w:id="158" w:author="USA" w:date="2025-07-09T15:21:00Z" w16du:dateUtc="2025-07-09T19:21:00Z">
                                <w:rPr>
                                  <w:rFonts w:ascii="Cambria Math" w:hAnsi="Cambria Math"/>
                                  <w:i/>
                                  <w:sz w:val="28"/>
                                  <w:szCs w:val="22"/>
                                </w:rPr>
                              </w:ins>
                            </m:ctrlPr>
                          </m:dPr>
                          <m:e>
                            <m:r>
                              <w:ins w:id="159" w:author="USA" w:date="2025-07-09T15:21:00Z" w16du:dateUtc="2025-07-09T19:21:00Z">
                                <w:rPr>
                                  <w:rFonts w:ascii="Cambria Math" w:hAnsi="Cambria Math"/>
                                  <w:sz w:val="28"/>
                                  <w:szCs w:val="22"/>
                                  <w:rPrChange w:id="160" w:author="USA" w:date="2025-08-05T07:35:00Z" w16du:dateUtc="2025-08-05T11:35:00Z">
                                    <w:rPr>
                                      <w:rFonts w:ascii="Cambria Math" w:hAnsi="Cambria Math"/>
                                    </w:rPr>
                                  </w:rPrChange>
                                </w:rPr>
                                <m:t>π</m:t>
                              </w:ins>
                            </m:r>
                            <m:rad>
                              <m:radPr>
                                <m:degHide m:val="1"/>
                                <m:ctrlPr>
                                  <w:ins w:id="161" w:author="USA" w:date="2025-07-09T15:21:00Z" w16du:dateUtc="2025-07-09T19:21:00Z">
                                    <w:rPr>
                                      <w:rFonts w:ascii="Cambria Math" w:hAnsi="Cambria Math"/>
                                      <w:i/>
                                      <w:sz w:val="28"/>
                                      <w:szCs w:val="22"/>
                                    </w:rPr>
                                  </w:ins>
                                </m:ctrlPr>
                              </m:radPr>
                              <m:deg/>
                              <m:e>
                                <m:sSup>
                                  <m:sSupPr>
                                    <m:ctrlPr>
                                      <w:ins w:id="162" w:author="USA" w:date="2025-07-09T15:23:00Z" w16du:dateUtc="2025-07-09T19:23:00Z">
                                        <w:rPr>
                                          <w:rFonts w:ascii="Cambria Math" w:hAnsi="Cambria Math"/>
                                          <w:i/>
                                          <w:sz w:val="28"/>
                                          <w:szCs w:val="22"/>
                                        </w:rPr>
                                      </w:ins>
                                    </m:ctrlPr>
                                  </m:sSupPr>
                                  <m:e>
                                    <m:r>
                                      <w:ins w:id="163" w:author="USA" w:date="2025-07-09T15:23:00Z" w16du:dateUtc="2025-07-09T19:23:00Z">
                                        <m:rPr>
                                          <m:sty m:val="p"/>
                                        </m:rPr>
                                        <w:rPr>
                                          <w:rFonts w:ascii="Cambria Math" w:hAnsi="Cambria Math"/>
                                          <w:sz w:val="28"/>
                                          <w:szCs w:val="22"/>
                                          <w:rPrChange w:id="164" w:author="USA" w:date="2025-08-05T07:35:00Z" w16du:dateUtc="2025-08-05T11:35:00Z">
                                            <w:rPr>
                                              <w:rFonts w:ascii="Cambria Math" w:hAnsi="Cambria Math"/>
                                            </w:rPr>
                                          </w:rPrChange>
                                        </w:rPr>
                                        <m:t>µ</m:t>
                                      </w:ins>
                                    </m:r>
                                  </m:e>
                                  <m:sup>
                                    <m:r>
                                      <w:ins w:id="165" w:author="USA" w:date="2025-07-09T15:23:00Z" w16du:dateUtc="2025-07-09T19:23:00Z">
                                        <w:rPr>
                                          <w:rFonts w:ascii="Cambria Math" w:hAnsi="Cambria Math"/>
                                          <w:sz w:val="28"/>
                                          <w:szCs w:val="22"/>
                                          <w:rPrChange w:id="166" w:author="USA" w:date="2025-08-05T07:35:00Z" w16du:dateUtc="2025-08-05T11:35:00Z">
                                            <w:rPr>
                                              <w:rFonts w:ascii="Cambria Math" w:hAnsi="Cambria Math"/>
                                            </w:rPr>
                                          </w:rPrChange>
                                        </w:rPr>
                                        <m:t>2</m:t>
                                      </w:ins>
                                    </m:r>
                                  </m:sup>
                                </m:sSup>
                                <m:r>
                                  <w:ins w:id="167" w:author="USA" w:date="2025-07-09T15:21:00Z" w16du:dateUtc="2025-07-09T19:21:00Z">
                                    <w:rPr>
                                      <w:rFonts w:ascii="Cambria Math" w:hAnsi="Cambria Math"/>
                                      <w:sz w:val="28"/>
                                      <w:szCs w:val="22"/>
                                      <w:rPrChange w:id="168" w:author="USA" w:date="2025-08-05T07:35:00Z" w16du:dateUtc="2025-08-05T11:35:00Z">
                                        <w:rPr>
                                          <w:rFonts w:ascii="Cambria Math" w:hAnsi="Cambria Math"/>
                                        </w:rPr>
                                      </w:rPrChange>
                                    </w:rPr>
                                    <m:t>-</m:t>
                                  </w:ins>
                                </m:r>
                                <m:sSup>
                                  <m:sSupPr>
                                    <m:ctrlPr>
                                      <w:ins w:id="169" w:author="USA" w:date="2025-07-09T15:23:00Z" w16du:dateUtc="2025-07-09T19:23:00Z">
                                        <w:rPr>
                                          <w:rFonts w:ascii="Cambria Math" w:hAnsi="Cambria Math"/>
                                          <w:i/>
                                          <w:sz w:val="28"/>
                                          <w:szCs w:val="22"/>
                                        </w:rPr>
                                      </w:ins>
                                    </m:ctrlPr>
                                  </m:sSupPr>
                                  <m:e>
                                    <m:r>
                                      <w:ins w:id="170" w:author="USA" w:date="2025-07-09T15:23:00Z" w16du:dateUtc="2025-07-09T19:23:00Z">
                                        <w:rPr>
                                          <w:rFonts w:ascii="Cambria Math" w:hAnsi="Cambria Math"/>
                                          <w:sz w:val="28"/>
                                          <w:szCs w:val="22"/>
                                          <w:rPrChange w:id="171" w:author="USA" w:date="2025-08-05T07:35:00Z" w16du:dateUtc="2025-08-05T11:35:00Z">
                                            <w:rPr>
                                              <w:rFonts w:ascii="Cambria Math" w:hAnsi="Cambria Math"/>
                                            </w:rPr>
                                          </w:rPrChange>
                                        </w:rPr>
                                        <m:t>B</m:t>
                                      </w:ins>
                                    </m:r>
                                  </m:e>
                                  <m:sup>
                                    <m:r>
                                      <w:ins w:id="172" w:author="USA" w:date="2025-07-09T15:23:00Z" w16du:dateUtc="2025-07-09T19:23:00Z">
                                        <w:rPr>
                                          <w:rFonts w:ascii="Cambria Math" w:hAnsi="Cambria Math"/>
                                          <w:sz w:val="28"/>
                                          <w:szCs w:val="22"/>
                                          <w:rPrChange w:id="173" w:author="USA" w:date="2025-08-05T07:35:00Z" w16du:dateUtc="2025-08-05T11:35:00Z">
                                            <w:rPr>
                                              <w:rFonts w:ascii="Cambria Math" w:hAnsi="Cambria Math"/>
                                            </w:rPr>
                                          </w:rPrChange>
                                        </w:rPr>
                                        <m:t>2</m:t>
                                      </w:ins>
                                    </m:r>
                                  </m:sup>
                                </m:sSup>
                              </m:e>
                            </m:rad>
                          </m:e>
                        </m:d>
                      </m:e>
                    </m:func>
                  </m:num>
                  <m:den>
                    <m:r>
                      <w:ins w:id="174" w:author="USA" w:date="2025-07-09T15:23:00Z" w16du:dateUtc="2025-07-09T19:23:00Z">
                        <w:rPr>
                          <w:rFonts w:ascii="Cambria Math" w:hAnsi="Cambria Math"/>
                          <w:sz w:val="28"/>
                          <w:szCs w:val="22"/>
                          <w:rPrChange w:id="175" w:author="USA" w:date="2025-08-05T07:35:00Z" w16du:dateUtc="2025-08-05T11:35:00Z">
                            <w:rPr>
                              <w:rFonts w:ascii="Cambria Math" w:hAnsi="Cambria Math"/>
                            </w:rPr>
                          </w:rPrChange>
                        </w:rPr>
                        <m:t>π</m:t>
                      </w:ins>
                    </m:r>
                    <m:rad>
                      <m:radPr>
                        <m:degHide m:val="1"/>
                        <m:ctrlPr>
                          <w:ins w:id="176" w:author="USA" w:date="2025-07-09T15:23:00Z" w16du:dateUtc="2025-07-09T19:23:00Z">
                            <w:rPr>
                              <w:rFonts w:ascii="Cambria Math" w:hAnsi="Cambria Math"/>
                              <w:i/>
                              <w:sz w:val="28"/>
                              <w:szCs w:val="22"/>
                            </w:rPr>
                          </w:ins>
                        </m:ctrlPr>
                      </m:radPr>
                      <m:deg/>
                      <m:e>
                        <m:sSup>
                          <m:sSupPr>
                            <m:ctrlPr>
                              <w:ins w:id="177" w:author="USA" w:date="2025-07-09T15:23:00Z" w16du:dateUtc="2025-07-09T19:23:00Z">
                                <w:rPr>
                                  <w:rFonts w:ascii="Cambria Math" w:hAnsi="Cambria Math"/>
                                  <w:i/>
                                  <w:sz w:val="28"/>
                                  <w:szCs w:val="22"/>
                                </w:rPr>
                              </w:ins>
                            </m:ctrlPr>
                          </m:sSupPr>
                          <m:e>
                            <m:r>
                              <w:ins w:id="178" w:author="USA" w:date="2025-07-09T15:23:00Z" w16du:dateUtc="2025-07-09T19:23:00Z">
                                <m:rPr>
                                  <m:sty m:val="p"/>
                                </m:rPr>
                                <w:rPr>
                                  <w:rFonts w:ascii="Cambria Math" w:hAnsi="Cambria Math"/>
                                  <w:sz w:val="28"/>
                                  <w:szCs w:val="22"/>
                                  <w:rPrChange w:id="179" w:author="USA" w:date="2025-08-05T07:35:00Z" w16du:dateUtc="2025-08-05T11:35:00Z">
                                    <w:rPr>
                                      <w:rFonts w:ascii="Cambria Math" w:hAnsi="Cambria Math"/>
                                    </w:rPr>
                                  </w:rPrChange>
                                </w:rPr>
                                <m:t>µ</m:t>
                              </w:ins>
                            </m:r>
                          </m:e>
                          <m:sup>
                            <m:r>
                              <w:ins w:id="180" w:author="USA" w:date="2025-07-09T15:23:00Z" w16du:dateUtc="2025-07-09T19:23:00Z">
                                <w:rPr>
                                  <w:rFonts w:ascii="Cambria Math" w:hAnsi="Cambria Math"/>
                                  <w:sz w:val="28"/>
                                  <w:szCs w:val="22"/>
                                  <w:rPrChange w:id="181" w:author="USA" w:date="2025-08-05T07:35:00Z" w16du:dateUtc="2025-08-05T11:35:00Z">
                                    <w:rPr>
                                      <w:rFonts w:ascii="Cambria Math" w:hAnsi="Cambria Math"/>
                                    </w:rPr>
                                  </w:rPrChange>
                                </w:rPr>
                                <m:t>2</m:t>
                              </w:ins>
                            </m:r>
                          </m:sup>
                        </m:sSup>
                        <m:r>
                          <w:ins w:id="182" w:author="USA" w:date="2025-07-09T15:23:00Z" w16du:dateUtc="2025-07-09T19:23:00Z">
                            <w:rPr>
                              <w:rFonts w:ascii="Cambria Math" w:hAnsi="Cambria Math"/>
                              <w:sz w:val="28"/>
                              <w:szCs w:val="22"/>
                              <w:rPrChange w:id="183" w:author="USA" w:date="2025-08-05T07:35:00Z" w16du:dateUtc="2025-08-05T11:35:00Z">
                                <w:rPr>
                                  <w:rFonts w:ascii="Cambria Math" w:hAnsi="Cambria Math"/>
                                </w:rPr>
                              </w:rPrChange>
                            </w:rPr>
                            <m:t>-</m:t>
                          </w:ins>
                        </m:r>
                        <m:sSup>
                          <m:sSupPr>
                            <m:ctrlPr>
                              <w:ins w:id="184" w:author="USA" w:date="2025-07-09T15:23:00Z" w16du:dateUtc="2025-07-09T19:23:00Z">
                                <w:rPr>
                                  <w:rFonts w:ascii="Cambria Math" w:hAnsi="Cambria Math"/>
                                  <w:i/>
                                  <w:sz w:val="28"/>
                                  <w:szCs w:val="22"/>
                                </w:rPr>
                              </w:ins>
                            </m:ctrlPr>
                          </m:sSupPr>
                          <m:e>
                            <m:r>
                              <w:ins w:id="185" w:author="USA" w:date="2025-07-09T15:23:00Z" w16du:dateUtc="2025-07-09T19:23:00Z">
                                <w:rPr>
                                  <w:rFonts w:ascii="Cambria Math" w:hAnsi="Cambria Math"/>
                                  <w:sz w:val="28"/>
                                  <w:szCs w:val="22"/>
                                  <w:rPrChange w:id="186" w:author="USA" w:date="2025-08-05T07:35:00Z" w16du:dateUtc="2025-08-05T11:35:00Z">
                                    <w:rPr>
                                      <w:rFonts w:ascii="Cambria Math" w:hAnsi="Cambria Math"/>
                                    </w:rPr>
                                  </w:rPrChange>
                                </w:rPr>
                                <m:t>B</m:t>
                              </w:ins>
                            </m:r>
                          </m:e>
                          <m:sup>
                            <m:r>
                              <w:ins w:id="187" w:author="USA" w:date="2025-07-09T15:23:00Z" w16du:dateUtc="2025-07-09T19:23:00Z">
                                <w:rPr>
                                  <w:rFonts w:ascii="Cambria Math" w:hAnsi="Cambria Math"/>
                                  <w:sz w:val="28"/>
                                  <w:szCs w:val="22"/>
                                  <w:rPrChange w:id="188" w:author="USA" w:date="2025-08-05T07:35:00Z" w16du:dateUtc="2025-08-05T11:35:00Z">
                                    <w:rPr>
                                      <w:rFonts w:ascii="Cambria Math" w:hAnsi="Cambria Math"/>
                                    </w:rPr>
                                  </w:rPrChange>
                                </w:rPr>
                                <m:t>2</m:t>
                              </w:ins>
                            </m:r>
                          </m:sup>
                        </m:sSup>
                      </m:e>
                    </m:rad>
                  </m:den>
                </m:f>
                <m:r>
                  <w:ins w:id="189" w:author="USA" w:date="2025-07-09T15:21:00Z" w16du:dateUtc="2025-07-09T19:21:00Z">
                    <w:rPr>
                      <w:rFonts w:ascii="Cambria Math" w:hAnsi="Cambria Math"/>
                      <w:sz w:val="20"/>
                      <w:szCs w:val="16"/>
                      <w:rPrChange w:id="190" w:author="USA" w:date="2025-08-05T07:35:00Z" w16du:dateUtc="2025-08-05T11:35:00Z">
                        <w:rPr>
                          <w:rFonts w:ascii="Cambria Math" w:hAnsi="Cambria Math"/>
                          <w:sz w:val="18"/>
                          <w:szCs w:val="14"/>
                        </w:rPr>
                      </w:rPrChange>
                    </w:rPr>
                    <m:t xml:space="preserve">,          for   </m:t>
                  </w:ins>
                </m:r>
                <m:r>
                  <w:ins w:id="191" w:author="USA" w:date="2025-07-09T15:21:00Z" w16du:dateUtc="2025-07-09T19:21:00Z">
                    <m:rPr>
                      <m:sty m:val="p"/>
                    </m:rPr>
                    <w:rPr>
                      <w:rFonts w:ascii="Cambria Math" w:hAnsi="Cambria Math"/>
                      <w:sz w:val="28"/>
                      <w:szCs w:val="22"/>
                      <w:rPrChange w:id="192" w:author="USA" w:date="2025-08-05T07:35:00Z" w16du:dateUtc="2025-08-05T11:35:00Z">
                        <w:rPr>
                          <w:rFonts w:ascii="Cambria Math" w:hAnsi="Cambria Math"/>
                        </w:rPr>
                      </w:rPrChange>
                    </w:rPr>
                    <m:t>µ</m:t>
                  </w:ins>
                </m:r>
                <m:r>
                  <w:ins w:id="193" w:author="USA" w:date="2025-07-09T15:21:00Z" w16du:dateUtc="2025-07-09T19:21:00Z">
                    <w:rPr>
                      <w:rFonts w:ascii="Cambria Math" w:hAnsi="Cambria Math"/>
                      <w:sz w:val="20"/>
                      <w:szCs w:val="16"/>
                      <w:rPrChange w:id="194" w:author="USA" w:date="2025-08-05T07:35:00Z" w16du:dateUtc="2025-08-05T11:35:00Z">
                        <w:rPr>
                          <w:rFonts w:ascii="Cambria Math" w:hAnsi="Cambria Math"/>
                          <w:sz w:val="18"/>
                          <w:szCs w:val="14"/>
                        </w:rPr>
                      </w:rPrChange>
                    </w:rPr>
                    <m:t xml:space="preserve"> </m:t>
                  </w:ins>
                </m:r>
                <m:r>
                  <w:ins w:id="195" w:author="USA" w:date="2025-07-09T15:24:00Z" w16du:dateUtc="2025-07-09T19:24:00Z">
                    <w:rPr>
                      <w:rFonts w:ascii="Cambria Math" w:hAnsi="Cambria Math" w:hint="eastAsia"/>
                      <w:sz w:val="20"/>
                      <w:szCs w:val="16"/>
                      <w:rPrChange w:id="196" w:author="USA" w:date="2025-08-05T07:35:00Z" w16du:dateUtc="2025-08-05T11:35:00Z">
                        <w:rPr>
                          <w:rFonts w:ascii="Cambria Math" w:hAnsi="Cambria Math" w:hint="eastAsia"/>
                          <w:sz w:val="18"/>
                          <w:szCs w:val="14"/>
                        </w:rPr>
                      </w:rPrChange>
                    </w:rPr>
                    <m:t>≥</m:t>
                  </w:ins>
                </m:r>
                <m:r>
                  <w:ins w:id="197" w:author="USA" w:date="2025-07-09T15:21:00Z" w16du:dateUtc="2025-07-09T19:21:00Z">
                    <w:rPr>
                      <w:rFonts w:ascii="Cambria Math" w:hAnsi="Cambria Math"/>
                      <w:sz w:val="20"/>
                      <w:szCs w:val="16"/>
                      <w:rPrChange w:id="198" w:author="USA" w:date="2025-08-05T07:35:00Z" w16du:dateUtc="2025-08-05T11:35:00Z">
                        <w:rPr>
                          <w:rFonts w:ascii="Cambria Math" w:hAnsi="Cambria Math"/>
                          <w:sz w:val="18"/>
                          <w:szCs w:val="14"/>
                        </w:rPr>
                      </w:rPrChange>
                    </w:rPr>
                    <m:t>B</m:t>
                  </w:ins>
                </m:r>
              </m:e>
            </m:eqArr>
          </m:e>
        </m:d>
      </m:oMath>
      <w:ins w:id="199" w:author="USA" w:date="2025-08-04T08:52:00Z" w16du:dateUtc="2025-08-04T12:52:00Z">
        <w:r w:rsidR="00D242CA" w:rsidRPr="006640C1">
          <w:rPr>
            <w:sz w:val="20"/>
            <w:szCs w:val="16"/>
            <w:rPrChange w:id="200" w:author="USA" w:date="2025-08-05T07:35:00Z" w16du:dateUtc="2025-08-05T11:35:00Z">
              <w:rPr>
                <w:sz w:val="18"/>
                <w:szCs w:val="14"/>
              </w:rPr>
            </w:rPrChange>
          </w:rPr>
          <w:tab/>
        </w:r>
        <w:r w:rsidR="00D242CA" w:rsidRPr="006640C1">
          <w:rPr>
            <w:sz w:val="20"/>
            <w:szCs w:val="16"/>
            <w:rPrChange w:id="201" w:author="USA" w:date="2025-08-05T07:35:00Z" w16du:dateUtc="2025-08-05T11:35:00Z">
              <w:rPr>
                <w:sz w:val="18"/>
                <w:szCs w:val="14"/>
              </w:rPr>
            </w:rPrChange>
          </w:rPr>
          <w:tab/>
        </w:r>
        <w:r w:rsidR="00D242CA" w:rsidRPr="006640C1">
          <w:rPr>
            <w:sz w:val="20"/>
            <w:szCs w:val="16"/>
            <w:rPrChange w:id="202" w:author="USA" w:date="2025-08-05T07:35:00Z" w16du:dateUtc="2025-08-05T11:35:00Z">
              <w:rPr>
                <w:sz w:val="18"/>
                <w:szCs w:val="14"/>
              </w:rPr>
            </w:rPrChange>
          </w:rPr>
          <w:tab/>
          <w:t>Eq</w:t>
        </w:r>
      </w:ins>
      <w:ins w:id="203" w:author="USA" w:date="2025-08-04T08:53:00Z" w16du:dateUtc="2025-08-04T12:53:00Z">
        <w:r w:rsidR="00D242CA" w:rsidRPr="006640C1">
          <w:rPr>
            <w:sz w:val="20"/>
            <w:szCs w:val="16"/>
            <w:rPrChange w:id="204" w:author="USA" w:date="2025-08-05T07:35:00Z" w16du:dateUtc="2025-08-05T11:35:00Z">
              <w:rPr>
                <w:sz w:val="18"/>
                <w:szCs w:val="14"/>
              </w:rPr>
            </w:rPrChange>
          </w:rPr>
          <w:t>.</w:t>
        </w:r>
      </w:ins>
      <w:ins w:id="205" w:author="USA" w:date="2025-08-04T08:52:00Z" w16du:dateUtc="2025-08-04T12:52:00Z">
        <w:r w:rsidR="00D242CA" w:rsidRPr="006640C1">
          <w:rPr>
            <w:sz w:val="20"/>
            <w:szCs w:val="16"/>
            <w:rPrChange w:id="206" w:author="USA" w:date="2025-08-05T07:35:00Z" w16du:dateUtc="2025-08-05T11:35:00Z">
              <w:rPr>
                <w:sz w:val="18"/>
                <w:szCs w:val="14"/>
              </w:rPr>
            </w:rPrChange>
          </w:rPr>
          <w:t xml:space="preserve"> 3.3-1</w:t>
        </w:r>
      </w:ins>
    </w:p>
    <w:p w14:paraId="2B920C5F" w14:textId="2AB5619B" w:rsidR="0006331B" w:rsidRDefault="0006331B" w:rsidP="0006331B">
      <w:pPr>
        <w:ind w:left="720"/>
        <w:rPr>
          <w:ins w:id="207" w:author="USA" w:date="2025-08-07T08:11:00Z" w16du:dateUtc="2025-08-07T12:11:00Z"/>
        </w:rPr>
      </w:pPr>
      <w:ins w:id="208" w:author="USA" w:date="2025-08-07T08:11:00Z" w16du:dateUtc="2025-08-07T12:11:00Z">
        <w:r>
          <w:t>B = Taylor one p</w:t>
        </w:r>
        <w:r w:rsidRPr="00790FA8">
          <w:t xml:space="preserve">arameter </w:t>
        </w:r>
        <w:r>
          <w:t xml:space="preserve">value </w:t>
        </w:r>
        <w:r w:rsidRPr="00790FA8">
          <w:t xml:space="preserve">for </w:t>
        </w:r>
        <w:r>
          <w:t>a g</w:t>
        </w:r>
        <w:r w:rsidRPr="00790FA8">
          <w:t xml:space="preserve">iven </w:t>
        </w:r>
        <w:r>
          <w:t>Sidelobe Rat</w:t>
        </w:r>
      </w:ins>
      <w:ins w:id="209" w:author="USA" w:date="2025-08-07T08:12:00Z" w16du:dateUtc="2025-08-07T12:12:00Z">
        <w:r>
          <w:t>io (</w:t>
        </w:r>
      </w:ins>
      <w:ins w:id="210" w:author="USA" w:date="2025-08-07T08:11:00Z" w16du:dateUtc="2025-08-07T12:11:00Z">
        <w:r w:rsidRPr="00790FA8">
          <w:t>SLR</w:t>
        </w:r>
      </w:ins>
      <w:ins w:id="211" w:author="USA" w:date="2025-08-07T08:12:00Z" w16du:dateUtc="2025-08-07T12:12:00Z">
        <w:r>
          <w:t>)</w:t>
        </w:r>
      </w:ins>
      <w:ins w:id="212" w:author="USA" w:date="2025-08-07T08:11:00Z" w16du:dateUtc="2025-08-07T12:11:00Z">
        <w:r>
          <w:t>,</w:t>
        </w:r>
      </w:ins>
    </w:p>
    <w:p w14:paraId="71AF070D" w14:textId="4F696301" w:rsidR="0006331B" w:rsidRDefault="0006331B" w:rsidP="0006331B">
      <w:pPr>
        <w:ind w:left="720"/>
        <w:rPr>
          <w:ins w:id="213" w:author="USA" w:date="2025-08-07T08:20:00Z" w16du:dateUtc="2025-08-07T12:20:00Z"/>
        </w:rPr>
      </w:pPr>
      <m:oMath>
        <m:r>
          <w:ins w:id="214" w:author="USA" w:date="2025-08-07T08:12:00Z" w16du:dateUtc="2025-08-07T12:12:00Z">
            <w:rPr>
              <w:rFonts w:ascii="Cambria Math" w:hAnsi="Cambria Math"/>
            </w:rPr>
            <m:t>µ=</m:t>
          </w:ins>
        </m:r>
        <m:f>
          <m:fPr>
            <m:ctrlPr>
              <w:ins w:id="215" w:author="USA" w:date="2025-08-07T08:12:00Z" w16du:dateUtc="2025-08-07T12:12:00Z">
                <w:rPr>
                  <w:rFonts w:ascii="Cambria Math" w:hAnsi="Cambria Math"/>
                  <w:i/>
                </w:rPr>
              </w:ins>
            </m:ctrlPr>
          </m:fPr>
          <m:num>
            <m:r>
              <w:ins w:id="216" w:author="USA" w:date="2025-08-07T08:12:00Z" w16du:dateUtc="2025-08-07T12:12:00Z">
                <w:rPr>
                  <w:rFonts w:ascii="Cambria Math" w:hAnsi="Cambria Math"/>
                </w:rPr>
                <m:t>d</m:t>
              </w:ins>
            </m:r>
          </m:num>
          <m:den>
            <m:r>
              <w:ins w:id="217" w:author="USA" w:date="2025-08-07T08:12:00Z" w16du:dateUtc="2025-08-07T12:12:00Z">
                <w:rPr>
                  <w:rFonts w:ascii="Cambria Math" w:hAnsi="Cambria Math"/>
                </w:rPr>
                <m:t>λ</m:t>
              </w:ins>
            </m:r>
          </m:den>
        </m:f>
        <m:func>
          <m:funcPr>
            <m:ctrlPr>
              <w:ins w:id="218" w:author="USA" w:date="2025-08-07T08:12:00Z" w16du:dateUtc="2025-08-07T12:12:00Z">
                <w:rPr>
                  <w:rFonts w:ascii="Cambria Math" w:hAnsi="Cambria Math"/>
                  <w:i/>
                </w:rPr>
              </w:ins>
            </m:ctrlPr>
          </m:funcPr>
          <m:fName>
            <m:r>
              <w:ins w:id="219" w:author="USA" w:date="2025-08-07T08:12:00Z" w16du:dateUtc="2025-08-07T12:12:00Z">
                <m:rPr>
                  <m:sty m:val="p"/>
                </m:rPr>
                <w:rPr>
                  <w:rFonts w:ascii="Cambria Math" w:hAnsi="Cambria Math"/>
                </w:rPr>
                <m:t>sin</m:t>
              </w:ins>
            </m:r>
          </m:fName>
          <m:e>
            <m:r>
              <w:ins w:id="220" w:author="USA" w:date="2025-08-07T08:12:00Z" w16du:dateUtc="2025-08-07T12:12:00Z">
                <w:rPr>
                  <w:rFonts w:ascii="Cambria Math" w:hAnsi="Cambria Math"/>
                </w:rPr>
                <m:t>θ</m:t>
              </w:ins>
            </m:r>
          </m:e>
        </m:func>
        <m:r>
          <w:ins w:id="221" w:author="USA" w:date="2025-08-07T08:12:00Z" w16du:dateUtc="2025-08-07T12:12:00Z">
            <w:rPr>
              <w:rFonts w:ascii="Cambria Math" w:hAnsi="Cambria Math"/>
            </w:rPr>
            <m:t xml:space="preserve"> </m:t>
          </w:ins>
        </m:r>
        <m:r>
          <w:ins w:id="222" w:author="USA" w:date="2025-08-07T08:19:00Z" w16du:dateUtc="2025-08-07T12:19:00Z">
            <w:rPr>
              <w:rFonts w:ascii="Cambria Math" w:hAnsi="Cambria Math"/>
            </w:rPr>
            <m:t xml:space="preserve">, </m:t>
          </w:ins>
        </m:r>
      </m:oMath>
      <w:ins w:id="223" w:author="USA" w:date="2025-08-07T08:20:00Z" w16du:dateUtc="2025-08-07T12:20:00Z">
        <w:r w:rsidR="004C17BE" w:rsidRPr="004C17BE">
          <w:t>is a new variable</w:t>
        </w:r>
      </w:ins>
      <w:ins w:id="224" w:author="USA" w:date="2025-08-07T08:22:00Z" w16du:dateUtc="2025-08-07T12:22:00Z">
        <w:r w:rsidR="004C17BE">
          <w:t>, u-space,</w:t>
        </w:r>
      </w:ins>
      <w:ins w:id="225" w:author="USA" w:date="2025-08-07T08:20:00Z" w16du:dateUtc="2025-08-07T12:20:00Z">
        <w:r w:rsidR="004C17BE" w:rsidRPr="004C17BE">
          <w:t xml:space="preserve"> that defines the angular dependence</w:t>
        </w:r>
      </w:ins>
    </w:p>
    <w:p w14:paraId="5521D050" w14:textId="3C658482" w:rsidR="004C17BE" w:rsidRDefault="004C17BE" w:rsidP="0006331B">
      <w:pPr>
        <w:ind w:left="720"/>
        <w:rPr>
          <w:ins w:id="226" w:author="USA" w:date="2025-08-07T08:20:00Z" w16du:dateUtc="2025-08-07T12:20:00Z"/>
        </w:rPr>
      </w:pPr>
      <w:ins w:id="227" w:author="USA" w:date="2025-08-07T08:20:00Z" w16du:dateUtc="2025-08-07T12:20:00Z">
        <w:r>
          <w:t>d = the aperture width</w:t>
        </w:r>
      </w:ins>
      <w:ins w:id="228" w:author="USA" w:date="2025-08-25T15:02:00Z" w16du:dateUtc="2025-08-25T19:02:00Z">
        <w:r w:rsidR="00032E9D">
          <w:t xml:space="preserve"> </w:t>
        </w:r>
        <w:r w:rsidR="00032E9D" w:rsidRPr="00032E9D">
          <w:rPr>
            <w:highlight w:val="yellow"/>
            <w:rPrChange w:id="229" w:author="USA" w:date="2025-08-25T15:02:00Z" w16du:dateUtc="2025-08-25T19:02:00Z">
              <w:rPr/>
            </w:rPrChange>
          </w:rPr>
          <w:t>(m)</w:t>
        </w:r>
      </w:ins>
    </w:p>
    <w:p w14:paraId="6678178B" w14:textId="4C7196CC" w:rsidR="004C17BE" w:rsidRDefault="004C17BE" w:rsidP="0006331B">
      <w:pPr>
        <w:ind w:left="720"/>
        <w:rPr>
          <w:ins w:id="230" w:author="USA" w:date="2025-08-07T08:21:00Z" w16du:dateUtc="2025-08-07T12:21:00Z"/>
        </w:rPr>
      </w:pPr>
      <w:ins w:id="231" w:author="USA" w:date="2025-08-07T08:20:00Z" w16du:dateUtc="2025-08-07T12:20:00Z">
        <w:r>
          <w:rPr>
            <w:rFonts w:ascii="Aptos Narrow" w:hAnsi="Aptos Narrow"/>
          </w:rPr>
          <w:t>λ</w:t>
        </w:r>
      </w:ins>
      <w:ins w:id="232" w:author="USA" w:date="2025-08-07T08:21:00Z" w16du:dateUtc="2025-08-07T12:21:00Z">
        <w:r>
          <w:t xml:space="preserve"> = wavelength</w:t>
        </w:r>
      </w:ins>
      <w:ins w:id="233" w:author="USA" w:date="2025-08-25T15:02:00Z" w16du:dateUtc="2025-08-25T19:02:00Z">
        <w:r w:rsidR="00032E9D">
          <w:t xml:space="preserve"> </w:t>
        </w:r>
        <w:r w:rsidR="00032E9D" w:rsidRPr="00032E9D">
          <w:rPr>
            <w:highlight w:val="yellow"/>
            <w:rPrChange w:id="234" w:author="USA" w:date="2025-08-25T15:02:00Z" w16du:dateUtc="2025-08-25T19:02:00Z">
              <w:rPr/>
            </w:rPrChange>
          </w:rPr>
          <w:t>(m)</w:t>
        </w:r>
      </w:ins>
      <w:ins w:id="235" w:author="USA" w:date="2025-08-07T08:21:00Z" w16du:dateUtc="2025-08-07T12:21:00Z">
        <w:r>
          <w:t>,</w:t>
        </w:r>
      </w:ins>
    </w:p>
    <w:p w14:paraId="6A464ABC" w14:textId="4E93D362" w:rsidR="004C17BE" w:rsidRDefault="004C17BE" w:rsidP="0006331B">
      <w:pPr>
        <w:ind w:left="720"/>
        <w:rPr>
          <w:ins w:id="236" w:author="USA" w:date="2025-08-07T08:11:00Z" w16du:dateUtc="2025-08-07T12:11:00Z"/>
        </w:rPr>
      </w:pPr>
      <w:ins w:id="237" w:author="USA" w:date="2025-08-07T08:21:00Z" w16du:dateUtc="2025-08-07T12:21:00Z">
        <w:r>
          <w:rPr>
            <w:rFonts w:ascii="Aptos Narrow" w:hAnsi="Aptos Narrow"/>
          </w:rPr>
          <w:t>θ = antenna pattern an</w:t>
        </w:r>
      </w:ins>
      <w:ins w:id="238" w:author="USA" w:date="2025-08-07T08:22:00Z" w16du:dateUtc="2025-08-07T12:22:00Z">
        <w:r>
          <w:rPr>
            <w:rFonts w:ascii="Aptos Narrow" w:hAnsi="Aptos Narrow"/>
          </w:rPr>
          <w:t>gle</w:t>
        </w:r>
      </w:ins>
      <w:ins w:id="239" w:author="USA" w:date="2025-08-25T15:02:00Z" w16du:dateUtc="2025-08-25T19:02:00Z">
        <w:r w:rsidR="00032E9D">
          <w:rPr>
            <w:rFonts w:ascii="Aptos Narrow" w:hAnsi="Aptos Narrow"/>
          </w:rPr>
          <w:t xml:space="preserve"> </w:t>
        </w:r>
        <w:r w:rsidR="00032E9D" w:rsidRPr="00032E9D">
          <w:rPr>
            <w:rFonts w:ascii="Aptos Narrow" w:hAnsi="Aptos Narrow"/>
            <w:highlight w:val="yellow"/>
            <w:rPrChange w:id="240" w:author="USA" w:date="2025-08-25T15:02:00Z" w16du:dateUtc="2025-08-25T19:02:00Z">
              <w:rPr>
                <w:rFonts w:ascii="Aptos Narrow" w:hAnsi="Aptos Narrow"/>
              </w:rPr>
            </w:rPrChange>
          </w:rPr>
          <w:t>(degrees)</w:t>
        </w:r>
      </w:ins>
      <w:ins w:id="241" w:author="USA" w:date="2025-08-07T08:22:00Z" w16du:dateUtc="2025-08-07T12:22:00Z">
        <w:r>
          <w:rPr>
            <w:rFonts w:ascii="Aptos Narrow" w:hAnsi="Aptos Narrow"/>
          </w:rPr>
          <w:t>.</w:t>
        </w:r>
      </w:ins>
    </w:p>
    <w:p w14:paraId="08C47685" w14:textId="0F3052F9" w:rsidR="0006331B" w:rsidRPr="0006331B" w:rsidRDefault="0006331B" w:rsidP="0006331B">
      <w:pPr>
        <w:rPr>
          <w:ins w:id="242" w:author="USA" w:date="2025-07-09T15:10:00Z" w16du:dateUtc="2025-07-09T19:10:00Z"/>
        </w:rPr>
      </w:pPr>
      <w:ins w:id="243" w:author="USA" w:date="2025-08-07T08:09:00Z" w16du:dateUtc="2025-08-07T12:09:00Z">
        <w:r>
          <w:rPr>
            <w:sz w:val="20"/>
            <w:szCs w:val="16"/>
          </w:rPr>
          <w:t>Where the gain in dB is given by.</w:t>
        </w:r>
      </w:ins>
    </w:p>
    <w:p w14:paraId="49A06B49" w14:textId="3EE671D6" w:rsidR="007227EB" w:rsidRPr="003A0D12" w:rsidRDefault="0006331B">
      <w:pPr>
        <w:jc w:val="center"/>
        <w:rPr>
          <w:ins w:id="244" w:author="USA" w:date="2025-07-09T15:34:00Z" w16du:dateUtc="2025-07-09T19:34:00Z"/>
        </w:rPr>
        <w:pPrChange w:id="245" w:author="USA" w:date="2025-08-04T08:53:00Z" w16du:dateUtc="2025-08-04T12:53:00Z">
          <w:pPr/>
        </w:pPrChange>
      </w:pPr>
      <m:oMath>
        <m:r>
          <w:ins w:id="246" w:author="USA" w:date="2025-08-07T08:10:00Z" w16du:dateUtc="2025-08-07T12:10:00Z">
            <m:rPr>
              <m:sty m:val="p"/>
            </m:rPr>
            <w:rPr>
              <w:rFonts w:ascii="Cambria Math" w:hAnsi="Cambria Math"/>
              <w:sz w:val="28"/>
              <w:szCs w:val="22"/>
            </w:rPr>
            <m:t>F</m:t>
          </w:ins>
        </m:r>
        <m:d>
          <m:dPr>
            <m:ctrlPr>
              <w:ins w:id="247" w:author="USA" w:date="2025-08-07T08:10:00Z" w16du:dateUtc="2025-08-07T12:10:00Z">
                <w:rPr>
                  <w:rFonts w:ascii="Cambria Math" w:hAnsi="Cambria Math"/>
                  <w:sz w:val="28"/>
                  <w:szCs w:val="22"/>
                </w:rPr>
              </w:ins>
            </m:ctrlPr>
          </m:dPr>
          <m:e>
            <m:r>
              <w:ins w:id="248" w:author="USA" w:date="2025-08-07T08:10:00Z" w16du:dateUtc="2025-08-07T12:10:00Z">
                <m:rPr>
                  <m:sty m:val="p"/>
                </m:rPr>
                <w:rPr>
                  <w:rFonts w:ascii="Cambria Math" w:hAnsi="Cambria Math"/>
                  <w:sz w:val="28"/>
                  <w:szCs w:val="22"/>
                </w:rPr>
                <m:t>µ</m:t>
              </w:ins>
            </m:r>
          </m:e>
        </m:d>
        <m:r>
          <w:ins w:id="249" w:author="USA" w:date="2025-08-07T08:10:00Z" w16du:dateUtc="2025-08-07T12:10:00Z">
            <m:rPr>
              <m:nor/>
            </m:rPr>
            <w:rPr>
              <w:rFonts w:ascii="Cambria Math" w:hAnsi="Cambria Math"/>
            </w:rPr>
            <m:t xml:space="preserve"> (dB)</m:t>
          </w:ins>
        </m:r>
        <m:r>
          <w:ins w:id="250" w:author="USA" w:date="2025-07-09T15:31:00Z" w16du:dateUtc="2025-07-09T19:31:00Z">
            <m:rPr>
              <m:nor/>
            </m:rPr>
            <w:rPr>
              <w:rFonts w:ascii="Cambria Math" w:hAnsi="Cambria Math"/>
              <w:rPrChange w:id="251" w:author="USA" w:date="2025-08-05T15:28:00Z" w16du:dateUtc="2025-08-05T19:28:00Z">
                <w:rPr>
                  <w:rFonts w:ascii="Cambria Math" w:hAnsi="Cambria Math"/>
                  <w:i/>
                </w:rPr>
              </w:rPrChange>
            </w:rPr>
            <m:t>=20log(</m:t>
          </w:ins>
        </m:r>
        <m:r>
          <w:ins w:id="252" w:author="USA" w:date="2025-08-05T15:28:00Z" w16du:dateUtc="2025-08-05T19:28:00Z">
            <m:rPr>
              <m:nor/>
            </m:rPr>
            <w:rPr>
              <w:rFonts w:ascii="Cambria Math" w:hAnsi="Cambria Math"/>
            </w:rPr>
            <m:t>|</m:t>
          </w:ins>
        </m:r>
        <m:r>
          <w:ins w:id="253" w:author="USA" w:date="2025-07-09T15:32:00Z" w16du:dateUtc="2025-07-09T19:32:00Z">
            <m:rPr>
              <m:nor/>
            </m:rPr>
            <w:rPr>
              <w:rFonts w:ascii="Cambria Math" w:hAnsi="Cambria Math"/>
            </w:rPr>
            <m:t>F(µ)</m:t>
          </w:ins>
        </m:r>
        <m:r>
          <w:ins w:id="254" w:author="USA" w:date="2025-08-05T15:28:00Z" w16du:dateUtc="2025-08-05T19:28:00Z">
            <m:rPr>
              <m:nor/>
            </m:rPr>
            <w:rPr>
              <w:rFonts w:ascii="Cambria Math" w:hAnsi="Cambria Math"/>
            </w:rPr>
            <m:t>|</m:t>
          </w:ins>
        </m:r>
        <m:r>
          <w:ins w:id="255" w:author="USA" w:date="2025-07-09T15:31:00Z" w16du:dateUtc="2025-07-09T19:31:00Z">
            <m:rPr>
              <m:nor/>
            </m:rPr>
            <w:rPr>
              <w:rFonts w:ascii="Cambria Math" w:hAnsi="Cambria Math"/>
              <w:rPrChange w:id="256" w:author="USA" w:date="2025-08-05T15:28:00Z" w16du:dateUtc="2025-08-05T19:28:00Z">
                <w:rPr>
                  <w:rFonts w:ascii="Cambria Math" w:hAnsi="Cambria Math"/>
                  <w:i/>
                </w:rPr>
              </w:rPrChange>
            </w:rPr>
            <m:t>)</m:t>
          </w:ins>
        </m:r>
      </m:oMath>
      <w:ins w:id="257" w:author="USA" w:date="2025-08-04T08:52:00Z" w16du:dateUtc="2025-08-04T12:52:00Z">
        <w:r w:rsidR="00D242CA">
          <w:tab/>
        </w:r>
      </w:ins>
      <w:ins w:id="258" w:author="USA" w:date="2025-08-04T08:53:00Z" w16du:dateUtc="2025-08-04T12:53:00Z">
        <w:r w:rsidR="00D242CA">
          <w:tab/>
        </w:r>
        <w:r w:rsidR="00D242CA">
          <w:tab/>
          <w:t>Eq. 3.3-2</w:t>
        </w:r>
      </w:ins>
    </w:p>
    <w:p w14:paraId="6C76A2DD" w14:textId="63DA61B7" w:rsidR="00AC6A10" w:rsidRDefault="000E37A7" w:rsidP="00AC6A10">
      <w:pPr>
        <w:rPr>
          <w:ins w:id="259" w:author="USA" w:date="2025-08-05T08:10:00Z" w16du:dateUtc="2025-08-05T12:10:00Z"/>
        </w:rPr>
      </w:pPr>
      <w:ins w:id="260" w:author="USA" w:date="2025-08-07T08:28:00Z" w16du:dateUtc="2025-08-07T12:28:00Z">
        <w:r>
          <w:t>From</w:t>
        </w:r>
      </w:ins>
      <w:ins w:id="261" w:author="USA" w:date="2025-08-05T08:10:00Z" w16du:dateUtc="2025-08-05T12:10:00Z">
        <w:r w:rsidR="00AC6A10">
          <w:t xml:space="preserve"> reference 10 page 410, </w:t>
        </w:r>
      </w:ins>
      <m:oMath>
        <m:r>
          <w:ins w:id="262" w:author="USA" w:date="2025-08-07T08:29:00Z" w16du:dateUtc="2025-08-07T12:29:00Z">
            <m:rPr>
              <m:sty m:val="p"/>
            </m:rPr>
            <w:rPr>
              <w:rFonts w:ascii="Cambria Math" w:hAnsi="Cambria Math"/>
              <w:sz w:val="28"/>
              <w:szCs w:val="22"/>
            </w:rPr>
            <m:t>F</m:t>
          </w:ins>
        </m:r>
        <m:d>
          <m:dPr>
            <m:ctrlPr>
              <w:ins w:id="263" w:author="USA" w:date="2025-08-07T08:29:00Z" w16du:dateUtc="2025-08-07T12:29:00Z">
                <w:rPr>
                  <w:rFonts w:ascii="Cambria Math" w:hAnsi="Cambria Math"/>
                  <w:sz w:val="28"/>
                  <w:szCs w:val="22"/>
                </w:rPr>
              </w:ins>
            </m:ctrlPr>
          </m:dPr>
          <m:e>
            <m:r>
              <w:ins w:id="264" w:author="USA" w:date="2025-08-07T08:29:00Z" w16du:dateUtc="2025-08-07T12:29:00Z">
                <m:rPr>
                  <m:sty m:val="p"/>
                </m:rPr>
                <w:rPr>
                  <w:rFonts w:ascii="Cambria Math" w:hAnsi="Cambria Math"/>
                  <w:sz w:val="28"/>
                  <w:szCs w:val="22"/>
                </w:rPr>
                <m:t>µ</m:t>
              </w:ins>
            </m:r>
          </m:e>
        </m:d>
        <m:r>
          <w:ins w:id="265" w:author="USA" w:date="2025-08-07T08:29:00Z" w16du:dateUtc="2025-08-07T12:29:00Z">
            <m:rPr>
              <m:nor/>
            </m:rPr>
            <w:rPr>
              <w:rFonts w:ascii="Cambria Math" w:hAnsi="Cambria Math"/>
            </w:rPr>
            <m:t xml:space="preserve"> (dB)</m:t>
          </w:ins>
        </m:r>
      </m:oMath>
      <w:ins w:id="266" w:author="USA" w:date="2025-08-07T08:29:00Z" w16du:dateUtc="2025-08-07T12:29:00Z">
        <w:r>
          <w:t xml:space="preserve"> is normalized by </w:t>
        </w:r>
      </w:ins>
      <w:ins w:id="267" w:author="USA" w:date="2025-08-05T08:10:00Z" w16du:dateUtc="2025-08-05T12:10:00Z">
        <w:r w:rsidR="00AC6A10">
          <w:t>subtracting the</w:t>
        </w:r>
      </w:ins>
      <w:ins w:id="268" w:author="USA" w:date="2025-08-07T08:28:00Z" w16du:dateUtc="2025-08-07T12:28:00Z">
        <w:r>
          <w:t xml:space="preserve"> following </w:t>
        </w:r>
      </w:ins>
      <w:ins w:id="269" w:author="USA" w:date="2025-08-07T08:29:00Z" w16du:dateUtc="2025-08-07T12:29:00Z">
        <w:r>
          <w:t>value</w:t>
        </w:r>
      </w:ins>
      <w:ins w:id="270" w:author="USA" w:date="2025-08-05T08:10:00Z" w16du:dateUtc="2025-08-05T12:10:00Z">
        <w:r w:rsidR="00AC6A10">
          <w:t>:</w:t>
        </w:r>
      </w:ins>
    </w:p>
    <w:p w14:paraId="1E52F531" w14:textId="6A830189" w:rsidR="00AC6A10" w:rsidRDefault="00AC6A10" w:rsidP="00AC6A10">
      <w:pPr>
        <w:jc w:val="center"/>
        <w:rPr>
          <w:ins w:id="271" w:author="USA" w:date="2025-08-05T08:10:00Z" w16du:dateUtc="2025-08-05T12:10:00Z"/>
        </w:rPr>
      </w:pPr>
      <m:oMath>
        <m:r>
          <w:ins w:id="272" w:author="USA" w:date="2025-08-05T08:10:00Z" w16du:dateUtc="2025-08-05T12:10:00Z">
            <w:rPr>
              <w:rFonts w:ascii="Cambria Math" w:hAnsi="Cambria Math"/>
            </w:rPr>
            <m:t>20log10</m:t>
          </w:ins>
        </m:r>
        <m:d>
          <m:dPr>
            <m:ctrlPr>
              <w:ins w:id="273" w:author="USA" w:date="2025-08-05T08:10:00Z" w16du:dateUtc="2025-08-05T12:10:00Z">
                <w:rPr>
                  <w:rFonts w:ascii="Cambria Math" w:hAnsi="Cambria Math"/>
                  <w:i/>
                </w:rPr>
              </w:ins>
            </m:ctrlPr>
          </m:dPr>
          <m:e>
            <m:f>
              <m:fPr>
                <m:ctrlPr>
                  <w:ins w:id="274" w:author="USA" w:date="2025-08-05T08:10:00Z" w16du:dateUtc="2025-08-05T12:10:00Z">
                    <w:rPr>
                      <w:rFonts w:ascii="Cambria Math" w:hAnsi="Cambria Math"/>
                      <w:i/>
                    </w:rPr>
                  </w:ins>
                </m:ctrlPr>
              </m:fPr>
              <m:num>
                <m:func>
                  <m:funcPr>
                    <m:ctrlPr>
                      <w:ins w:id="275" w:author="USA" w:date="2025-08-05T08:10:00Z" w16du:dateUtc="2025-08-05T12:10:00Z">
                        <w:rPr>
                          <w:rFonts w:ascii="Cambria Math" w:hAnsi="Cambria Math"/>
                          <w:i/>
                        </w:rPr>
                      </w:ins>
                    </m:ctrlPr>
                  </m:funcPr>
                  <m:fName>
                    <m:r>
                      <w:ins w:id="276" w:author="USA" w:date="2025-08-05T08:10:00Z" w16du:dateUtc="2025-08-05T12:10:00Z">
                        <m:rPr>
                          <m:sty m:val="p"/>
                        </m:rPr>
                        <w:rPr>
                          <w:rFonts w:ascii="Cambria Math" w:hAnsi="Cambria Math"/>
                        </w:rPr>
                        <m:t>sinh</m:t>
                      </w:ins>
                    </m:r>
                  </m:fName>
                  <m:e>
                    <m:d>
                      <m:dPr>
                        <m:ctrlPr>
                          <w:ins w:id="277" w:author="USA" w:date="2025-08-05T08:10:00Z" w16du:dateUtc="2025-08-05T12:10:00Z">
                            <w:rPr>
                              <w:rFonts w:ascii="Cambria Math" w:hAnsi="Cambria Math"/>
                              <w:i/>
                            </w:rPr>
                          </w:ins>
                        </m:ctrlPr>
                      </m:dPr>
                      <m:e>
                        <m:r>
                          <w:ins w:id="278" w:author="USA" w:date="2025-08-05T08:10:00Z" w16du:dateUtc="2025-08-05T12:10:00Z">
                            <w:rPr>
                              <w:rFonts w:ascii="Cambria Math" w:hAnsi="Cambria Math"/>
                            </w:rPr>
                            <m:t>π</m:t>
                          </w:ins>
                        </m:r>
                        <m:sSup>
                          <m:sSupPr>
                            <m:ctrlPr>
                              <w:ins w:id="279" w:author="USA" w:date="2025-08-05T08:10:00Z" w16du:dateUtc="2025-08-05T12:10:00Z">
                                <w:rPr>
                                  <w:rFonts w:ascii="Cambria Math" w:hAnsi="Cambria Math"/>
                                  <w:i/>
                                </w:rPr>
                              </w:ins>
                            </m:ctrlPr>
                          </m:sSupPr>
                          <m:e>
                            <m:r>
                              <w:ins w:id="280" w:author="USA" w:date="2025-08-05T08:10:00Z" w16du:dateUtc="2025-08-05T12:10:00Z">
                                <w:rPr>
                                  <w:rFonts w:ascii="Cambria Math" w:hAnsi="Cambria Math"/>
                                </w:rPr>
                                <m:t>B</m:t>
                              </w:ins>
                            </m:r>
                          </m:e>
                          <m:sup>
                            <m:r>
                              <w:ins w:id="281" w:author="USA" w:date="2025-08-05T08:10:00Z" w16du:dateUtc="2025-08-05T12:10:00Z">
                                <w:rPr>
                                  <w:rFonts w:ascii="Cambria Math" w:hAnsi="Cambria Math"/>
                                </w:rPr>
                                <m:t>2</m:t>
                              </w:ins>
                            </m:r>
                          </m:sup>
                        </m:sSup>
                      </m:e>
                    </m:d>
                  </m:e>
                </m:func>
              </m:num>
              <m:den>
                <m:r>
                  <w:ins w:id="282" w:author="USA" w:date="2025-08-05T08:10:00Z" w16du:dateUtc="2025-08-05T12:10:00Z">
                    <w:rPr>
                      <w:rFonts w:ascii="Cambria Math" w:hAnsi="Cambria Math"/>
                    </w:rPr>
                    <m:t>π</m:t>
                  </w:ins>
                </m:r>
                <m:sSup>
                  <m:sSupPr>
                    <m:ctrlPr>
                      <w:ins w:id="283" w:author="USA" w:date="2025-08-05T08:10:00Z" w16du:dateUtc="2025-08-05T12:10:00Z">
                        <w:rPr>
                          <w:rFonts w:ascii="Cambria Math" w:hAnsi="Cambria Math"/>
                          <w:i/>
                        </w:rPr>
                      </w:ins>
                    </m:ctrlPr>
                  </m:sSupPr>
                  <m:e>
                    <m:r>
                      <w:ins w:id="284" w:author="USA" w:date="2025-08-05T08:10:00Z" w16du:dateUtc="2025-08-05T12:10:00Z">
                        <w:rPr>
                          <w:rFonts w:ascii="Cambria Math" w:hAnsi="Cambria Math"/>
                        </w:rPr>
                        <m:t>B</m:t>
                      </w:ins>
                    </m:r>
                  </m:e>
                  <m:sup>
                    <m:r>
                      <w:ins w:id="285" w:author="USA" w:date="2025-08-05T08:10:00Z" w16du:dateUtc="2025-08-05T12:10:00Z">
                        <w:rPr>
                          <w:rFonts w:ascii="Cambria Math" w:hAnsi="Cambria Math"/>
                        </w:rPr>
                        <m:t>2</m:t>
                      </w:ins>
                    </m:r>
                  </m:sup>
                </m:sSup>
              </m:den>
            </m:f>
          </m:e>
        </m:d>
      </m:oMath>
      <w:ins w:id="286" w:author="USA" w:date="2025-08-05T08:10:00Z" w16du:dateUtc="2025-08-05T12:10:00Z">
        <w:r>
          <w:tab/>
        </w:r>
        <w:r>
          <w:tab/>
        </w:r>
        <w:r>
          <w:tab/>
          <w:t>Eq</w:t>
        </w:r>
      </w:ins>
      <w:ins w:id="287" w:author="USA" w:date="2025-08-07T10:11:00Z" w16du:dateUtc="2025-08-07T14:11:00Z">
        <w:r w:rsidR="00DC68C8">
          <w:t>.</w:t>
        </w:r>
      </w:ins>
      <w:ins w:id="288" w:author="USA" w:date="2025-08-05T08:10:00Z" w16du:dateUtc="2025-08-05T12:10:00Z">
        <w:r>
          <w:t xml:space="preserve"> 3.3-2a</w:t>
        </w:r>
      </w:ins>
    </w:p>
    <w:p w14:paraId="3E16767A" w14:textId="054E77B0" w:rsidR="00CD5A39" w:rsidRDefault="000E37A7" w:rsidP="00EA017B">
      <w:pPr>
        <w:rPr>
          <w:ins w:id="289" w:author="USA" w:date="2025-07-31T15:21:00Z" w16du:dateUtc="2025-07-31T19:21:00Z"/>
        </w:rPr>
      </w:pPr>
      <w:ins w:id="290" w:author="USA" w:date="2025-08-07T08:33:00Z" w16du:dateUtc="2025-08-07T12:33:00Z">
        <w:r>
          <w:t xml:space="preserve">Where </w:t>
        </w:r>
        <w:r w:rsidRPr="00CD5A39">
          <w:t>the single parameter B controls all characteristics</w:t>
        </w:r>
        <w:r>
          <w:t xml:space="preserve"> of</w:t>
        </w:r>
        <w:r w:rsidRPr="00CD5A39">
          <w:t xml:space="preserve"> beamwidth, sidelobe level </w:t>
        </w:r>
        <w:r>
          <w:t>and efficiency.</w:t>
        </w:r>
      </w:ins>
      <w:ins w:id="291" w:author="USA" w:date="2025-08-07T08:31:00Z" w16du:dateUtc="2025-08-07T12:31:00Z">
        <w:r>
          <w:t xml:space="preserve"> B is computed from the desir</w:t>
        </w:r>
      </w:ins>
      <w:ins w:id="292" w:author="USA" w:date="2025-08-07T08:32:00Z" w16du:dateUtc="2025-08-07T12:32:00Z">
        <w:r>
          <w:t xml:space="preserve">ed sidelobe (SLR) by iterative solution to the equation, </w:t>
        </w:r>
      </w:ins>
      <w:ins w:id="293" w:author="USA" w:date="2025-08-05T08:07:00Z" w16du:dateUtc="2025-08-05T12:07:00Z">
        <w:r w:rsidR="00AC6A10">
          <w:t>reference 8</w:t>
        </w:r>
      </w:ins>
      <w:ins w:id="294" w:author="USA" w:date="2025-08-07T08:32:00Z" w16du:dateUtc="2025-08-07T12:32:00Z">
        <w:r>
          <w:t>,</w:t>
        </w:r>
      </w:ins>
      <w:ins w:id="295" w:author="USA" w:date="2025-08-05T08:07:00Z" w16du:dateUtc="2025-08-05T12:07:00Z">
        <w:r w:rsidR="00AC6A10">
          <w:t xml:space="preserve"> as</w:t>
        </w:r>
      </w:ins>
      <w:ins w:id="296" w:author="USA" w:date="2025-07-31T15:21:00Z" w16du:dateUtc="2025-07-31T19:21:00Z">
        <w:r w:rsidR="00CD5A39">
          <w:t>:</w:t>
        </w:r>
      </w:ins>
    </w:p>
    <w:p w14:paraId="1F4B9535" w14:textId="130ADC01" w:rsidR="00CD5A39" w:rsidRDefault="00CD5A39">
      <w:pPr>
        <w:jc w:val="center"/>
        <w:rPr>
          <w:ins w:id="297" w:author="USA" w:date="2025-07-31T15:21:00Z" w16du:dateUtc="2025-07-31T19:21:00Z"/>
        </w:rPr>
        <w:pPrChange w:id="298" w:author="USA" w:date="2025-08-04T08:53:00Z" w16du:dateUtc="2025-08-04T12:53:00Z">
          <w:pPr/>
        </w:pPrChange>
      </w:pPr>
      <m:oMath>
        <m:r>
          <w:ins w:id="299" w:author="USA" w:date="2025-07-31T15:21:00Z" w16du:dateUtc="2025-07-31T19:21:00Z">
            <w:rPr>
              <w:rFonts w:ascii="Cambria Math" w:hAnsi="Cambria Math"/>
            </w:rPr>
            <m:t>SLR=20log</m:t>
          </w:ins>
        </m:r>
        <m:d>
          <m:dPr>
            <m:ctrlPr>
              <w:ins w:id="300" w:author="USA" w:date="2025-07-31T15:21:00Z" w16du:dateUtc="2025-07-31T19:21:00Z">
                <w:rPr>
                  <w:rFonts w:ascii="Cambria Math" w:hAnsi="Cambria Math"/>
                  <w:i/>
                </w:rPr>
              </w:ins>
            </m:ctrlPr>
          </m:dPr>
          <m:e>
            <m:r>
              <w:ins w:id="301" w:author="USA" w:date="2025-07-31T15:21:00Z" w16du:dateUtc="2025-07-31T19:21:00Z">
                <m:rPr>
                  <m:sty m:val="p"/>
                </m:rPr>
                <w:rPr>
                  <w:rFonts w:ascii="Cambria Math" w:hAnsi="Cambria Math"/>
                </w:rPr>
                <m:t>sinh(π*B)/( π*B)</m:t>
              </w:ins>
            </m:r>
          </m:e>
        </m:d>
        <m:r>
          <w:ins w:id="302" w:author="USA" w:date="2025-07-31T15:22:00Z" w16du:dateUtc="2025-07-31T19:22:00Z">
            <w:rPr>
              <w:rFonts w:ascii="Cambria Math" w:hAnsi="Cambria Math"/>
            </w:rPr>
            <m:t>+13.26</m:t>
          </w:ins>
        </m:r>
        <m:r>
          <w:ins w:id="303" w:author="USA" w:date="2025-08-07T08:33:00Z" w16du:dateUtc="2025-08-07T12:33:00Z">
            <w:rPr>
              <w:rFonts w:ascii="Cambria Math" w:hAnsi="Cambria Math"/>
            </w:rPr>
            <m:t>14</m:t>
          </w:ins>
        </m:r>
        <m:r>
          <w:ins w:id="304" w:author="USA" w:date="2025-07-31T15:22:00Z" w16du:dateUtc="2025-07-31T19:22:00Z">
            <w:rPr>
              <w:rFonts w:ascii="Cambria Math" w:hAnsi="Cambria Math"/>
            </w:rPr>
            <m:t xml:space="preserve"> dB</m:t>
          </w:ins>
        </m:r>
      </m:oMath>
      <w:ins w:id="305" w:author="USA" w:date="2025-08-04T08:53:00Z" w16du:dateUtc="2025-08-04T12:53:00Z">
        <w:r w:rsidR="00D242CA">
          <w:tab/>
        </w:r>
        <w:r w:rsidR="00D242CA">
          <w:tab/>
          <w:t>Eq. 3.3-3</w:t>
        </w:r>
      </w:ins>
    </w:p>
    <w:p w14:paraId="0F81B1C8" w14:textId="45A19A32" w:rsidR="00D61684" w:rsidRDefault="00D61684" w:rsidP="00D61684">
      <w:pPr>
        <w:rPr>
          <w:ins w:id="306" w:author="USA" w:date="2025-07-31T16:20:00Z" w16du:dateUtc="2025-07-31T20:20:00Z"/>
        </w:rPr>
      </w:pPr>
      <w:ins w:id="307" w:author="USA" w:date="2025-07-31T16:20:00Z" w16du:dateUtc="2025-07-31T20:20:00Z">
        <w:r>
          <w:t>Using reference 11</w:t>
        </w:r>
      </w:ins>
      <w:ins w:id="308" w:author="USA" w:date="2025-08-01T07:14:00Z" w16du:dateUtc="2025-08-01T11:14:00Z">
        <w:r w:rsidR="00A22054">
          <w:t>,</w:t>
        </w:r>
      </w:ins>
      <w:ins w:id="309" w:author="USA" w:date="2025-07-31T16:20:00Z" w16du:dateUtc="2025-07-31T20:20:00Z">
        <w:r>
          <w:t xml:space="preserve"> chapter 20 equation 20.14.5, B can be approximated </w:t>
        </w:r>
      </w:ins>
      <w:ins w:id="310" w:author="USA" w:date="2025-08-06T15:30:00Z" w16du:dateUtc="2025-08-06T19:30:00Z">
        <w:r w:rsidR="002B165F">
          <w:t>for SLR values between 13.2614</w:t>
        </w:r>
      </w:ins>
      <w:ins w:id="311" w:author="USA" w:date="2025-08-06T15:31:00Z" w16du:dateUtc="2025-08-06T19:31:00Z">
        <w:r w:rsidR="002B165F">
          <w:t xml:space="preserve"> dB</w:t>
        </w:r>
      </w:ins>
      <w:ins w:id="312" w:author="USA" w:date="2025-08-06T15:30:00Z" w16du:dateUtc="2025-08-06T19:30:00Z">
        <w:r w:rsidR="002B165F">
          <w:t xml:space="preserve"> and 60 dB </w:t>
        </w:r>
      </w:ins>
      <w:ins w:id="313" w:author="USA" w:date="2025-07-31T16:20:00Z" w16du:dateUtc="2025-07-31T20:20:00Z">
        <w:r>
          <w:t>using</w:t>
        </w:r>
      </w:ins>
      <w:ins w:id="314" w:author="USA" w:date="2025-08-07T08:34:00Z" w16du:dateUtc="2025-08-07T12:34:00Z">
        <w:r w:rsidR="000E37A7">
          <w:t xml:space="preserve"> the following expression.</w:t>
        </w:r>
      </w:ins>
    </w:p>
    <w:p w14:paraId="44FB1887" w14:textId="655D97FE" w:rsidR="00C7236B" w:rsidRDefault="00D61684">
      <w:pPr>
        <w:jc w:val="center"/>
        <w:rPr>
          <w:ins w:id="315" w:author="USA" w:date="2025-07-31T16:19:00Z" w16du:dateUtc="2025-07-31T20:19:00Z"/>
        </w:rPr>
        <w:pPrChange w:id="316" w:author="USA" w:date="2025-08-06T15:31:00Z" w16du:dateUtc="2025-08-06T19:31:00Z">
          <w:pPr/>
        </w:pPrChange>
      </w:pPr>
      <m:oMath>
        <m:r>
          <w:ins w:id="317" w:author="USA" w:date="2025-07-31T16:19:00Z" w16du:dateUtc="2025-07-31T20:19:00Z">
            <m:rPr>
              <m:sty m:val="p"/>
            </m:rPr>
            <w:rPr>
              <w:rFonts w:ascii="Cambria Math" w:hAnsi="Cambria Math"/>
              <w:sz w:val="20"/>
              <w:szCs w:val="16"/>
              <w:rPrChange w:id="318" w:author="USA" w:date="2025-08-06T15:30:00Z" w16du:dateUtc="2025-08-06T19:30:00Z">
                <w:rPr>
                  <w:rFonts w:ascii="Cambria Math" w:hAnsi="Cambria Math"/>
                </w:rPr>
              </w:rPrChange>
            </w:rPr>
            <m:t>B=(0.76609(SLR - 13.26</m:t>
          </w:ins>
        </m:r>
        <m:r>
          <w:ins w:id="319" w:author="USA" w:date="2025-08-06T15:29:00Z" w16du:dateUtc="2025-08-06T19:29:00Z">
            <m:rPr>
              <m:sty m:val="p"/>
            </m:rPr>
            <w:rPr>
              <w:rFonts w:ascii="Cambria Math" w:hAnsi="Cambria Math"/>
              <w:sz w:val="20"/>
              <w:szCs w:val="16"/>
              <w:rPrChange w:id="320" w:author="USA" w:date="2025-08-06T15:30:00Z" w16du:dateUtc="2025-08-06T19:30:00Z">
                <w:rPr>
                  <w:rFonts w:ascii="Cambria Math" w:hAnsi="Cambria Math"/>
                  <w:sz w:val="22"/>
                  <w:szCs w:val="18"/>
                </w:rPr>
              </w:rPrChange>
            </w:rPr>
            <m:t>14</m:t>
          </w:ins>
        </m:r>
        <m:r>
          <w:ins w:id="321" w:author="USA" w:date="2025-07-31T16:19:00Z" w16du:dateUtc="2025-07-31T20:19:00Z">
            <m:rPr>
              <m:sty m:val="p"/>
            </m:rPr>
            <w:rPr>
              <w:rFonts w:ascii="Cambria Math" w:hAnsi="Cambria Math"/>
              <w:sz w:val="20"/>
              <w:szCs w:val="16"/>
              <w:rPrChange w:id="322" w:author="USA" w:date="2025-08-06T15:30:00Z" w16du:dateUtc="2025-08-06T19:30:00Z">
                <w:rPr>
                  <w:rFonts w:ascii="Cambria Math" w:hAnsi="Cambria Math"/>
                </w:rPr>
              </w:rPrChange>
            </w:rPr>
            <m:t>)^0.4+0.09834(SLR - 13.26</m:t>
          </w:ins>
        </m:r>
        <m:r>
          <w:ins w:id="323" w:author="USA" w:date="2025-08-06T15:29:00Z" w16du:dateUtc="2025-08-06T19:29:00Z">
            <m:rPr>
              <m:sty m:val="p"/>
            </m:rPr>
            <w:rPr>
              <w:rFonts w:ascii="Cambria Math" w:hAnsi="Cambria Math"/>
              <w:sz w:val="20"/>
              <w:szCs w:val="16"/>
              <w:rPrChange w:id="324" w:author="USA" w:date="2025-08-06T15:30:00Z" w16du:dateUtc="2025-08-06T19:30:00Z">
                <w:rPr>
                  <w:rFonts w:ascii="Cambria Math" w:hAnsi="Cambria Math"/>
                  <w:sz w:val="22"/>
                  <w:szCs w:val="18"/>
                </w:rPr>
              </w:rPrChange>
            </w:rPr>
            <m:t>14</m:t>
          </w:ins>
        </m:r>
        <m:r>
          <w:ins w:id="325" w:author="USA" w:date="2025-07-31T16:19:00Z" w16du:dateUtc="2025-07-31T20:19:00Z">
            <m:rPr>
              <m:sty m:val="p"/>
            </m:rPr>
            <w:rPr>
              <w:rFonts w:ascii="Cambria Math" w:hAnsi="Cambria Math"/>
              <w:sz w:val="20"/>
              <w:szCs w:val="16"/>
              <w:rPrChange w:id="326" w:author="USA" w:date="2025-08-06T15:30:00Z" w16du:dateUtc="2025-08-06T19:30:00Z">
                <w:rPr>
                  <w:rFonts w:ascii="Cambria Math" w:hAnsi="Cambria Math"/>
                </w:rPr>
              </w:rPrChange>
            </w:rPr>
            <m:t>)) / π</m:t>
          </w:ins>
        </m:r>
      </m:oMath>
      <w:ins w:id="327" w:author="USA" w:date="2025-08-04T08:53:00Z" w16du:dateUtc="2025-08-04T12:53:00Z">
        <w:r w:rsidR="00D242CA">
          <w:tab/>
        </w:r>
        <w:r w:rsidR="00D242CA" w:rsidRPr="002B165F">
          <w:rPr>
            <w:sz w:val="20"/>
            <w:szCs w:val="16"/>
            <w:rPrChange w:id="328" w:author="USA" w:date="2025-08-06T15:30:00Z" w16du:dateUtc="2025-08-06T19:30:00Z">
              <w:rPr/>
            </w:rPrChange>
          </w:rPr>
          <w:t>Eq. 3.3-4</w:t>
        </w:r>
      </w:ins>
    </w:p>
    <w:p w14:paraId="21830BC3" w14:textId="5206198A" w:rsidR="00C7236B" w:rsidRDefault="00C7236B" w:rsidP="00EA017B">
      <w:pPr>
        <w:rPr>
          <w:ins w:id="329" w:author="USA" w:date="2025-07-31T15:42:00Z" w16du:dateUtc="2025-07-31T19:42:00Z"/>
        </w:rPr>
      </w:pPr>
      <w:ins w:id="330" w:author="USA" w:date="2025-07-31T15:41:00Z" w16du:dateUtc="2025-07-31T19:41:00Z">
        <w:r>
          <w:t xml:space="preserve">The </w:t>
        </w:r>
      </w:ins>
      <w:ins w:id="331" w:author="USA" w:date="2025-08-07T08:35:00Z" w16du:dateUtc="2025-08-07T12:35:00Z">
        <w:r w:rsidR="000E37A7">
          <w:t xml:space="preserve">antenna </w:t>
        </w:r>
      </w:ins>
      <w:ins w:id="332" w:author="USA" w:date="2025-07-31T15:42:00Z" w16du:dateUtc="2025-07-31T19:42:00Z">
        <w:r>
          <w:t xml:space="preserve">pattern efficiency, </w:t>
        </w:r>
        <w:r>
          <w:rPr>
            <w:rFonts w:ascii="Aptos Narrow" w:hAnsi="Aptos Narrow"/>
          </w:rPr>
          <w:t>η</w:t>
        </w:r>
        <w:r>
          <w:t xml:space="preserve">, is </w:t>
        </w:r>
      </w:ins>
      <w:ins w:id="333" w:author="USA" w:date="2025-08-05T07:36:00Z" w16du:dateUtc="2025-08-05T11:36:00Z">
        <w:r w:rsidR="006640C1">
          <w:t>obtained from</w:t>
        </w:r>
      </w:ins>
      <w:ins w:id="334" w:author="USA" w:date="2025-08-05T07:33:00Z" w16du:dateUtc="2025-08-05T11:33:00Z">
        <w:r w:rsidR="006640C1">
          <w:t xml:space="preserve"> r</w:t>
        </w:r>
      </w:ins>
      <w:ins w:id="335" w:author="USA" w:date="2025-07-31T15:42:00Z" w16du:dateUtc="2025-07-31T19:42:00Z">
        <w:r>
          <w:t>eference 8</w:t>
        </w:r>
      </w:ins>
      <w:ins w:id="336" w:author="USA" w:date="2025-08-01T07:13:00Z" w16du:dateUtc="2025-08-01T11:13:00Z">
        <w:r w:rsidR="00A22054">
          <w:t xml:space="preserve"> equation 9</w:t>
        </w:r>
      </w:ins>
      <w:ins w:id="337" w:author="USA" w:date="2025-07-31T15:42:00Z" w16du:dateUtc="2025-07-31T19:42:00Z">
        <w:r>
          <w:t xml:space="preserve"> by:</w:t>
        </w:r>
      </w:ins>
    </w:p>
    <w:p w14:paraId="20CFCEC8" w14:textId="7C60BB75" w:rsidR="00C7236B" w:rsidRPr="006640C1" w:rsidRDefault="00C7236B">
      <w:pPr>
        <w:jc w:val="center"/>
        <w:rPr>
          <w:ins w:id="338" w:author="USA" w:date="2025-07-31T15:41:00Z" w16du:dateUtc="2025-07-31T19:41:00Z"/>
          <w:sz w:val="28"/>
          <w:szCs w:val="22"/>
          <w:rPrChange w:id="339" w:author="USA" w:date="2025-08-05T07:35:00Z" w16du:dateUtc="2025-08-05T11:35:00Z">
            <w:rPr>
              <w:ins w:id="340" w:author="USA" w:date="2025-07-31T15:41:00Z" w16du:dateUtc="2025-07-31T19:41:00Z"/>
            </w:rPr>
          </w:rPrChange>
        </w:rPr>
        <w:pPrChange w:id="341" w:author="USA" w:date="2025-08-04T08:54:00Z" w16du:dateUtc="2025-08-04T12:54:00Z">
          <w:pPr/>
        </w:pPrChange>
      </w:pPr>
      <m:oMath>
        <m:r>
          <w:ins w:id="342" w:author="USA" w:date="2025-07-31T15:43:00Z" w16du:dateUtc="2025-07-31T19:43:00Z">
            <w:rPr>
              <w:rFonts w:ascii="Cambria Math" w:hAnsi="Cambria Math"/>
              <w:sz w:val="28"/>
              <w:szCs w:val="22"/>
              <w:rPrChange w:id="343" w:author="USA" w:date="2025-08-05T07:35:00Z" w16du:dateUtc="2025-08-05T11:35:00Z">
                <w:rPr>
                  <w:rFonts w:ascii="Cambria Math" w:hAnsi="Cambria Math"/>
                </w:rPr>
              </w:rPrChange>
            </w:rPr>
            <m:t>η=2</m:t>
          </w:ins>
        </m:r>
        <m:f>
          <m:fPr>
            <m:ctrlPr>
              <w:ins w:id="344" w:author="USA" w:date="2025-07-31T15:42:00Z" w16du:dateUtc="2025-07-31T19:42:00Z">
                <w:rPr>
                  <w:rFonts w:ascii="Cambria Math" w:hAnsi="Cambria Math"/>
                  <w:i/>
                  <w:sz w:val="28"/>
                  <w:szCs w:val="22"/>
                </w:rPr>
              </w:ins>
            </m:ctrlPr>
          </m:fPr>
          <m:num>
            <m:func>
              <m:funcPr>
                <m:ctrlPr>
                  <w:ins w:id="345" w:author="USA" w:date="2025-07-31T15:42:00Z" w16du:dateUtc="2025-07-31T19:42:00Z">
                    <w:rPr>
                      <w:rFonts w:ascii="Cambria Math" w:hAnsi="Cambria Math"/>
                      <w:i/>
                      <w:sz w:val="28"/>
                      <w:szCs w:val="22"/>
                    </w:rPr>
                  </w:ins>
                </m:ctrlPr>
              </m:funcPr>
              <m:fName>
                <m:sSup>
                  <m:sSupPr>
                    <m:ctrlPr>
                      <w:ins w:id="346" w:author="USA" w:date="2025-07-31T15:43:00Z" w16du:dateUtc="2025-07-31T19:43:00Z">
                        <w:rPr>
                          <w:rFonts w:ascii="Cambria Math" w:hAnsi="Cambria Math"/>
                          <w:i/>
                          <w:sz w:val="28"/>
                          <w:szCs w:val="22"/>
                        </w:rPr>
                      </w:ins>
                    </m:ctrlPr>
                  </m:sSupPr>
                  <m:e>
                    <m:r>
                      <w:ins w:id="347" w:author="USA" w:date="2025-07-31T15:43:00Z" w16du:dateUtc="2025-07-31T19:43:00Z">
                        <w:rPr>
                          <w:rFonts w:ascii="Cambria Math" w:hAnsi="Cambria Math"/>
                          <w:sz w:val="28"/>
                          <w:szCs w:val="22"/>
                          <w:rPrChange w:id="348" w:author="USA" w:date="2025-08-05T07:35:00Z" w16du:dateUtc="2025-08-05T11:35:00Z">
                            <w:rPr>
                              <w:rFonts w:ascii="Cambria Math" w:hAnsi="Cambria Math"/>
                            </w:rPr>
                          </w:rPrChange>
                        </w:rPr>
                        <m:t>sinh</m:t>
                      </w:ins>
                    </m:r>
                  </m:e>
                  <m:sup>
                    <m:r>
                      <w:ins w:id="349" w:author="USA" w:date="2025-07-31T15:44:00Z" w16du:dateUtc="2025-07-31T19:44:00Z">
                        <w:rPr>
                          <w:rFonts w:ascii="Cambria Math" w:hAnsi="Cambria Math"/>
                          <w:sz w:val="28"/>
                          <w:szCs w:val="22"/>
                          <w:rPrChange w:id="350" w:author="USA" w:date="2025-08-05T07:35:00Z" w16du:dateUtc="2025-08-05T11:35:00Z">
                            <w:rPr>
                              <w:rFonts w:ascii="Cambria Math" w:hAnsi="Cambria Math"/>
                            </w:rPr>
                          </w:rPrChange>
                        </w:rPr>
                        <m:t>2</m:t>
                      </w:ins>
                    </m:r>
                  </m:sup>
                </m:sSup>
              </m:fName>
              <m:e>
                <m:r>
                  <w:ins w:id="351" w:author="USA" w:date="2025-07-31T15:42:00Z" w16du:dateUtc="2025-07-31T19:42:00Z">
                    <w:rPr>
                      <w:rFonts w:ascii="Cambria Math" w:hAnsi="Cambria Math"/>
                      <w:sz w:val="28"/>
                      <w:szCs w:val="22"/>
                      <w:rPrChange w:id="352" w:author="USA" w:date="2025-08-05T07:35:00Z" w16du:dateUtc="2025-08-05T11:35:00Z">
                        <w:rPr>
                          <w:rFonts w:ascii="Cambria Math" w:hAnsi="Cambria Math"/>
                        </w:rPr>
                      </w:rPrChange>
                    </w:rPr>
                    <m:t>πB</m:t>
                  </w:ins>
                </m:r>
              </m:e>
            </m:func>
          </m:num>
          <m:den>
            <m:r>
              <w:ins w:id="353" w:author="USA" w:date="2025-07-31T15:42:00Z" w16du:dateUtc="2025-07-31T19:42:00Z">
                <w:rPr>
                  <w:rFonts w:ascii="Cambria Math" w:hAnsi="Cambria Math"/>
                  <w:sz w:val="28"/>
                  <w:szCs w:val="22"/>
                  <w:rPrChange w:id="354" w:author="USA" w:date="2025-08-05T07:35:00Z" w16du:dateUtc="2025-08-05T11:35:00Z">
                    <w:rPr>
                      <w:rFonts w:ascii="Cambria Math" w:hAnsi="Cambria Math"/>
                    </w:rPr>
                  </w:rPrChange>
                </w:rPr>
                <m:t>πB</m:t>
              </w:ins>
            </m:r>
            <m:bar>
              <m:barPr>
                <m:pos m:val="top"/>
                <m:ctrlPr>
                  <w:ins w:id="355" w:author="USA" w:date="2025-07-31T15:45:00Z" w16du:dateUtc="2025-07-31T19:45:00Z">
                    <w:rPr>
                      <w:rFonts w:ascii="Cambria Math" w:hAnsi="Cambria Math"/>
                      <w:i/>
                      <w:sz w:val="28"/>
                      <w:szCs w:val="22"/>
                    </w:rPr>
                  </w:ins>
                </m:ctrlPr>
              </m:barPr>
              <m:e>
                <m:sSub>
                  <m:sSubPr>
                    <m:ctrlPr>
                      <w:ins w:id="356" w:author="USA" w:date="2025-07-31T15:45:00Z" w16du:dateUtc="2025-07-31T19:45:00Z">
                        <w:rPr>
                          <w:rFonts w:ascii="Cambria Math" w:hAnsi="Cambria Math"/>
                          <w:i/>
                          <w:sz w:val="28"/>
                          <w:szCs w:val="22"/>
                        </w:rPr>
                      </w:ins>
                    </m:ctrlPr>
                  </m:sSubPr>
                  <m:e>
                    <m:r>
                      <w:ins w:id="357" w:author="USA" w:date="2025-07-31T15:45:00Z" w16du:dateUtc="2025-07-31T19:45:00Z">
                        <w:rPr>
                          <w:rFonts w:ascii="Cambria Math" w:hAnsi="Cambria Math"/>
                          <w:sz w:val="28"/>
                          <w:szCs w:val="22"/>
                          <w:rPrChange w:id="358" w:author="USA" w:date="2025-08-05T07:35:00Z" w16du:dateUtc="2025-08-05T11:35:00Z">
                            <w:rPr>
                              <w:rFonts w:ascii="Cambria Math" w:hAnsi="Cambria Math"/>
                            </w:rPr>
                          </w:rPrChange>
                        </w:rPr>
                        <m:t>I</m:t>
                      </w:ins>
                    </m:r>
                  </m:e>
                  <m:sub>
                    <m:r>
                      <w:ins w:id="359" w:author="USA" w:date="2025-07-31T15:45:00Z" w16du:dateUtc="2025-07-31T19:45:00Z">
                        <w:rPr>
                          <w:rFonts w:ascii="Cambria Math" w:hAnsi="Cambria Math"/>
                          <w:sz w:val="28"/>
                          <w:szCs w:val="22"/>
                          <w:rPrChange w:id="360" w:author="USA" w:date="2025-08-05T07:35:00Z" w16du:dateUtc="2025-08-05T11:35:00Z">
                            <w:rPr>
                              <w:rFonts w:ascii="Cambria Math" w:hAnsi="Cambria Math"/>
                            </w:rPr>
                          </w:rPrChange>
                        </w:rPr>
                        <m:t>0</m:t>
                      </w:ins>
                    </m:r>
                  </m:sub>
                </m:sSub>
                <m:r>
                  <w:ins w:id="361" w:author="USA" w:date="2025-07-31T15:45:00Z" w16du:dateUtc="2025-07-31T19:45:00Z">
                    <w:rPr>
                      <w:rFonts w:ascii="Cambria Math" w:hAnsi="Cambria Math"/>
                      <w:sz w:val="28"/>
                      <w:szCs w:val="22"/>
                      <w:rPrChange w:id="362" w:author="USA" w:date="2025-08-05T07:35:00Z" w16du:dateUtc="2025-08-05T11:35:00Z">
                        <w:rPr>
                          <w:rFonts w:ascii="Cambria Math" w:hAnsi="Cambria Math"/>
                        </w:rPr>
                      </w:rPrChange>
                    </w:rPr>
                    <m:t xml:space="preserve"> </m:t>
                  </w:ins>
                </m:r>
              </m:e>
            </m:bar>
            <m:d>
              <m:dPr>
                <m:ctrlPr>
                  <w:ins w:id="363" w:author="USA" w:date="2025-07-31T15:45:00Z" w16du:dateUtc="2025-07-31T19:45:00Z">
                    <w:rPr>
                      <w:rFonts w:ascii="Cambria Math" w:hAnsi="Cambria Math"/>
                      <w:i/>
                      <w:sz w:val="28"/>
                      <w:szCs w:val="22"/>
                    </w:rPr>
                  </w:ins>
                </m:ctrlPr>
              </m:dPr>
              <m:e>
                <m:r>
                  <w:ins w:id="364" w:author="USA" w:date="2025-07-31T15:45:00Z" w16du:dateUtc="2025-07-31T19:45:00Z">
                    <w:rPr>
                      <w:rFonts w:ascii="Cambria Math" w:hAnsi="Cambria Math"/>
                      <w:sz w:val="28"/>
                      <w:szCs w:val="22"/>
                      <w:rPrChange w:id="365" w:author="USA" w:date="2025-08-05T07:35:00Z" w16du:dateUtc="2025-08-05T11:35:00Z">
                        <w:rPr>
                          <w:rFonts w:ascii="Cambria Math" w:hAnsi="Cambria Math"/>
                        </w:rPr>
                      </w:rPrChange>
                    </w:rPr>
                    <m:t>2πB</m:t>
                  </w:ins>
                </m:r>
              </m:e>
            </m:d>
          </m:den>
        </m:f>
        <m:r>
          <w:ins w:id="366" w:author="USA" w:date="2025-07-31T15:42:00Z" w16du:dateUtc="2025-07-31T19:42:00Z">
            <w:rPr>
              <w:rFonts w:ascii="Cambria Math" w:hAnsi="Cambria Math"/>
              <w:sz w:val="20"/>
              <w:szCs w:val="16"/>
              <w:rPrChange w:id="367" w:author="USA" w:date="2025-08-05T07:35:00Z" w16du:dateUtc="2025-08-05T11:35:00Z">
                <w:rPr>
                  <w:rFonts w:ascii="Cambria Math" w:hAnsi="Cambria Math"/>
                  <w:sz w:val="18"/>
                  <w:szCs w:val="14"/>
                </w:rPr>
              </w:rPrChange>
            </w:rPr>
            <m:t xml:space="preserve">          </m:t>
          </w:ins>
        </m:r>
      </m:oMath>
      <w:ins w:id="368" w:author="USA" w:date="2025-08-04T08:54:00Z" w16du:dateUtc="2025-08-04T12:54:00Z">
        <w:r w:rsidR="00D242CA" w:rsidRPr="006640C1">
          <w:rPr>
            <w:sz w:val="20"/>
            <w:szCs w:val="16"/>
            <w:rPrChange w:id="369" w:author="USA" w:date="2025-08-05T07:35:00Z" w16du:dateUtc="2025-08-05T11:35:00Z">
              <w:rPr>
                <w:sz w:val="18"/>
                <w:szCs w:val="14"/>
              </w:rPr>
            </w:rPrChange>
          </w:rPr>
          <w:tab/>
        </w:r>
        <w:r w:rsidR="00D242CA" w:rsidRPr="006640C1">
          <w:rPr>
            <w:sz w:val="20"/>
            <w:szCs w:val="16"/>
            <w:rPrChange w:id="370" w:author="USA" w:date="2025-08-05T07:35:00Z" w16du:dateUtc="2025-08-05T11:35:00Z">
              <w:rPr>
                <w:sz w:val="18"/>
                <w:szCs w:val="14"/>
              </w:rPr>
            </w:rPrChange>
          </w:rPr>
          <w:tab/>
        </w:r>
        <w:r w:rsidR="00D242CA" w:rsidRPr="006640C1">
          <w:rPr>
            <w:sz w:val="20"/>
            <w:szCs w:val="16"/>
            <w:rPrChange w:id="371" w:author="USA" w:date="2025-08-05T07:35:00Z" w16du:dateUtc="2025-08-05T11:35:00Z">
              <w:rPr>
                <w:sz w:val="18"/>
                <w:szCs w:val="14"/>
              </w:rPr>
            </w:rPrChange>
          </w:rPr>
          <w:tab/>
          <w:t>Eq. 3.3-5</w:t>
        </w:r>
      </w:ins>
    </w:p>
    <w:p w14:paraId="43A4EC12" w14:textId="19286532" w:rsidR="00592D52" w:rsidRDefault="00C7236B" w:rsidP="00EA017B">
      <w:pPr>
        <w:rPr>
          <w:ins w:id="372" w:author="USA" w:date="2025-08-05T07:25:00Z" w16du:dateUtc="2025-08-05T11:25:00Z"/>
        </w:rPr>
      </w:pPr>
      <w:ins w:id="373" w:author="USA" w:date="2025-07-31T15:47:00Z" w16du:dateUtc="2025-07-31T19:47:00Z">
        <w:r>
          <w:t xml:space="preserve">Where </w:t>
        </w:r>
      </w:ins>
      <m:oMath>
        <m:bar>
          <m:barPr>
            <m:pos m:val="top"/>
            <m:ctrlPr>
              <w:ins w:id="374" w:author="USA" w:date="2025-07-31T15:48:00Z" w16du:dateUtc="2025-07-31T19:48:00Z">
                <w:rPr>
                  <w:rFonts w:ascii="Cambria Math" w:hAnsi="Cambria Math"/>
                  <w:i/>
                </w:rPr>
              </w:ins>
            </m:ctrlPr>
          </m:barPr>
          <m:e>
            <m:sSub>
              <m:sSubPr>
                <m:ctrlPr>
                  <w:ins w:id="375" w:author="USA" w:date="2025-07-31T15:48:00Z" w16du:dateUtc="2025-07-31T19:48:00Z">
                    <w:rPr>
                      <w:rFonts w:ascii="Cambria Math" w:hAnsi="Cambria Math"/>
                      <w:i/>
                    </w:rPr>
                  </w:ins>
                </m:ctrlPr>
              </m:sSubPr>
              <m:e>
                <m:r>
                  <w:ins w:id="376" w:author="USA" w:date="2025-07-31T15:48:00Z" w16du:dateUtc="2025-07-31T19:48:00Z">
                    <w:rPr>
                      <w:rFonts w:ascii="Cambria Math" w:hAnsi="Cambria Math"/>
                    </w:rPr>
                    <m:t>I</m:t>
                  </w:ins>
                </m:r>
              </m:e>
              <m:sub>
                <m:r>
                  <w:ins w:id="377" w:author="USA" w:date="2025-07-31T15:48:00Z" w16du:dateUtc="2025-07-31T19:48:00Z">
                    <w:rPr>
                      <w:rFonts w:ascii="Cambria Math" w:hAnsi="Cambria Math"/>
                    </w:rPr>
                    <m:t>0</m:t>
                  </w:ins>
                </m:r>
              </m:sub>
            </m:sSub>
            <m:r>
              <w:ins w:id="378" w:author="USA" w:date="2025-07-31T15:48:00Z" w16du:dateUtc="2025-07-31T19:48:00Z">
                <w:rPr>
                  <w:rFonts w:ascii="Cambria Math" w:hAnsi="Cambria Math"/>
                </w:rPr>
                <m:t xml:space="preserve"> </m:t>
              </w:ins>
            </m:r>
          </m:e>
        </m:bar>
      </m:oMath>
      <w:ins w:id="379" w:author="USA" w:date="2025-07-31T15:48:00Z" w16du:dateUtc="2025-07-31T19:48:00Z">
        <w:r>
          <w:t xml:space="preserve"> is the integral of the Bessel function </w:t>
        </w:r>
      </w:ins>
      <m:oMath>
        <m:sSub>
          <m:sSubPr>
            <m:ctrlPr>
              <w:ins w:id="380" w:author="USA" w:date="2025-07-31T15:48:00Z" w16du:dateUtc="2025-07-31T19:48:00Z">
                <w:rPr>
                  <w:rFonts w:ascii="Cambria Math" w:hAnsi="Cambria Math"/>
                  <w:i/>
                </w:rPr>
              </w:ins>
            </m:ctrlPr>
          </m:sSubPr>
          <m:e>
            <m:r>
              <w:ins w:id="381" w:author="USA" w:date="2025-07-31T15:48:00Z" w16du:dateUtc="2025-07-31T19:48:00Z">
                <w:rPr>
                  <w:rFonts w:ascii="Cambria Math" w:hAnsi="Cambria Math"/>
                </w:rPr>
                <m:t>I</m:t>
              </w:ins>
            </m:r>
          </m:e>
          <m:sub>
            <m:r>
              <w:ins w:id="382" w:author="USA" w:date="2025-07-31T15:48:00Z" w16du:dateUtc="2025-07-31T19:48:00Z">
                <w:rPr>
                  <w:rFonts w:ascii="Cambria Math" w:hAnsi="Cambria Math"/>
                </w:rPr>
                <m:t>0</m:t>
              </w:ins>
            </m:r>
          </m:sub>
        </m:sSub>
      </m:oMath>
      <w:ins w:id="383" w:author="USA" w:date="2025-08-01T12:56:00Z" w16du:dateUtc="2025-08-01T16:56:00Z">
        <w:r w:rsidR="00E92F1B">
          <w:t xml:space="preserve">. </w:t>
        </w:r>
      </w:ins>
      <w:ins w:id="384" w:author="USA" w:date="2025-08-07T08:35:00Z" w16du:dateUtc="2025-08-07T12:35:00Z">
        <w:r w:rsidR="000E37A7">
          <w:t>This integral can be done</w:t>
        </w:r>
        <w:r w:rsidR="00BC7EB1">
          <w:t>,</w:t>
        </w:r>
        <w:r w:rsidR="000E37A7">
          <w:t xml:space="preserve"> using </w:t>
        </w:r>
      </w:ins>
      <w:ins w:id="385" w:author="USA" w:date="2025-08-05T07:32:00Z" w16du:dateUtc="2025-08-05T11:32:00Z">
        <w:r w:rsidR="00592D52">
          <w:t xml:space="preserve">Microsoft Excel, </w:t>
        </w:r>
      </w:ins>
      <w:ins w:id="386" w:author="USA" w:date="2025-08-07T08:36:00Z" w16du:dateUtc="2025-08-07T12:36:00Z">
        <w:r w:rsidR="00BC7EB1">
          <w:t>by the Excel</w:t>
        </w:r>
      </w:ins>
      <w:ins w:id="387" w:author="USA" w:date="2025-08-05T07:32:00Z" w16du:dateUtc="2025-08-05T11:32:00Z">
        <w:r w:rsidR="00592D52">
          <w:t xml:space="preserve"> equatio</w:t>
        </w:r>
      </w:ins>
      <w:ins w:id="388" w:author="USA" w:date="2025-08-05T07:33:00Z" w16du:dateUtc="2025-08-05T11:33:00Z">
        <w:r w:rsidR="00592D52">
          <w:t>n:</w:t>
        </w:r>
      </w:ins>
    </w:p>
    <w:p w14:paraId="0B40D825" w14:textId="580803EA" w:rsidR="00592D52" w:rsidRPr="00592D52" w:rsidRDefault="00F81361">
      <w:pPr>
        <w:jc w:val="center"/>
        <w:rPr>
          <w:ins w:id="389" w:author="USA" w:date="2025-08-05T07:30:00Z" w16du:dateUtc="2025-08-05T11:30:00Z"/>
          <w:rPrChange w:id="390" w:author="USA" w:date="2025-08-05T07:30:00Z" w16du:dateUtc="2025-08-05T11:30:00Z">
            <w:rPr>
              <w:ins w:id="391" w:author="USA" w:date="2025-08-05T07:30:00Z" w16du:dateUtc="2025-08-05T11:30:00Z"/>
              <w:rFonts w:ascii="Cambria Math" w:hAnsi="Cambria Math"/>
              <w:i/>
            </w:rPr>
          </w:rPrChange>
        </w:rPr>
        <w:pPrChange w:id="392" w:author="USA" w:date="2025-08-05T07:35:00Z" w16du:dateUtc="2025-08-05T11:35:00Z">
          <w:pPr/>
        </w:pPrChange>
      </w:pPr>
      <m:oMath>
        <m:bar>
          <m:barPr>
            <m:pos m:val="top"/>
            <m:ctrlPr>
              <w:ins w:id="393" w:author="USA" w:date="2025-08-05T07:30:00Z" w16du:dateUtc="2025-08-05T11:30:00Z">
                <w:rPr>
                  <w:rFonts w:ascii="Cambria Math" w:hAnsi="Cambria Math"/>
                  <w:i/>
                  <w:sz w:val="20"/>
                  <w:szCs w:val="16"/>
                </w:rPr>
              </w:ins>
            </m:ctrlPr>
          </m:barPr>
          <m:e>
            <m:sSub>
              <m:sSubPr>
                <m:ctrlPr>
                  <w:ins w:id="394" w:author="USA" w:date="2025-08-05T07:30:00Z" w16du:dateUtc="2025-08-05T11:30:00Z">
                    <w:rPr>
                      <w:rFonts w:ascii="Cambria Math" w:hAnsi="Cambria Math"/>
                      <w:i/>
                      <w:sz w:val="20"/>
                      <w:szCs w:val="16"/>
                    </w:rPr>
                  </w:ins>
                </m:ctrlPr>
              </m:sSubPr>
              <m:e>
                <m:r>
                  <w:ins w:id="395" w:author="USA" w:date="2025-08-05T07:30:00Z" w16du:dateUtc="2025-08-05T11:30:00Z">
                    <w:rPr>
                      <w:rFonts w:ascii="Cambria Math" w:hAnsi="Cambria Math"/>
                      <w:sz w:val="20"/>
                      <w:szCs w:val="16"/>
                      <w:rPrChange w:id="396" w:author="USA" w:date="2025-08-06T15:24:00Z" w16du:dateUtc="2025-08-06T19:24:00Z">
                        <w:rPr>
                          <w:rFonts w:ascii="Cambria Math" w:hAnsi="Cambria Math"/>
                        </w:rPr>
                      </w:rPrChange>
                    </w:rPr>
                    <m:t>I</m:t>
                  </w:ins>
                </m:r>
              </m:e>
              <m:sub>
                <m:r>
                  <w:ins w:id="397" w:author="USA" w:date="2025-08-05T07:30:00Z" w16du:dateUtc="2025-08-05T11:30:00Z">
                    <w:rPr>
                      <w:rFonts w:ascii="Cambria Math" w:hAnsi="Cambria Math"/>
                      <w:sz w:val="20"/>
                      <w:szCs w:val="16"/>
                      <w:rPrChange w:id="398" w:author="USA" w:date="2025-08-06T15:24:00Z" w16du:dateUtc="2025-08-06T19:24:00Z">
                        <w:rPr>
                          <w:rFonts w:ascii="Cambria Math" w:hAnsi="Cambria Math"/>
                        </w:rPr>
                      </w:rPrChange>
                    </w:rPr>
                    <m:t>0</m:t>
                  </w:ins>
                </m:r>
              </m:sub>
            </m:sSub>
            <m:r>
              <w:ins w:id="399" w:author="USA" w:date="2025-08-05T07:30:00Z" w16du:dateUtc="2025-08-05T11:30:00Z">
                <w:rPr>
                  <w:rFonts w:ascii="Cambria Math" w:hAnsi="Cambria Math"/>
                  <w:sz w:val="20"/>
                  <w:szCs w:val="16"/>
                  <w:rPrChange w:id="400" w:author="USA" w:date="2025-08-06T15:24:00Z" w16du:dateUtc="2025-08-06T19:24:00Z">
                    <w:rPr>
                      <w:rFonts w:ascii="Cambria Math" w:hAnsi="Cambria Math"/>
                    </w:rPr>
                  </w:rPrChange>
                </w:rPr>
                <m:t xml:space="preserve"> </m:t>
              </w:ins>
            </m:r>
          </m:e>
        </m:bar>
        <m:d>
          <m:dPr>
            <m:ctrlPr>
              <w:ins w:id="401" w:author="USA" w:date="2025-08-05T07:30:00Z" w16du:dateUtc="2025-08-05T11:30:00Z">
                <w:rPr>
                  <w:rFonts w:ascii="Cambria Math" w:hAnsi="Cambria Math"/>
                  <w:i/>
                  <w:sz w:val="20"/>
                  <w:szCs w:val="16"/>
                </w:rPr>
              </w:ins>
            </m:ctrlPr>
          </m:dPr>
          <m:e>
            <m:r>
              <w:ins w:id="402" w:author="USA" w:date="2025-08-05T07:30:00Z" w16du:dateUtc="2025-08-05T11:30:00Z">
                <w:rPr>
                  <w:rFonts w:ascii="Cambria Math" w:hAnsi="Cambria Math"/>
                  <w:sz w:val="20"/>
                  <w:szCs w:val="16"/>
                  <w:rPrChange w:id="403" w:author="USA" w:date="2025-08-06T15:24:00Z" w16du:dateUtc="2025-08-06T19:24:00Z">
                    <w:rPr>
                      <w:rFonts w:ascii="Cambria Math" w:hAnsi="Cambria Math"/>
                    </w:rPr>
                  </w:rPrChange>
                </w:rPr>
                <m:t>2</m:t>
              </w:ins>
            </m:r>
            <m:r>
              <w:ins w:id="404" w:author="USA" w:date="2025-08-05T07:30:00Z" w16du:dateUtc="2025-08-05T11:30:00Z">
                <w:rPr>
                  <w:rFonts w:ascii="Cambria Math" w:hAnsi="Cambria Math"/>
                  <w:sz w:val="20"/>
                  <w:szCs w:val="16"/>
                  <w:rPrChange w:id="405" w:author="USA" w:date="2025-08-06T15:24:00Z" w16du:dateUtc="2025-08-06T19:24:00Z">
                    <w:rPr>
                      <w:rFonts w:ascii="Cambria Math" w:hAnsi="Cambria Math"/>
                    </w:rPr>
                  </w:rPrChange>
                </w:rPr>
                <m:t>πB</m:t>
              </w:ins>
            </m:r>
          </m:e>
        </m:d>
        <m:r>
          <w:ins w:id="406" w:author="USA" w:date="2025-08-05T07:30:00Z" w16du:dateUtc="2025-08-05T11:30:00Z">
            <w:rPr>
              <w:rFonts w:ascii="Cambria Math" w:hAnsi="Cambria Math"/>
              <w:sz w:val="20"/>
              <w:szCs w:val="16"/>
              <w:rPrChange w:id="407" w:author="USA" w:date="2025-08-06T15:24:00Z" w16du:dateUtc="2025-08-06T19:24:00Z">
                <w:rPr>
                  <w:rFonts w:ascii="Cambria Math" w:hAnsi="Cambria Math"/>
                </w:rPr>
              </w:rPrChange>
            </w:rPr>
            <m:t>=</m:t>
          </w:ins>
        </m:r>
        <m:r>
          <w:ins w:id="408" w:author="USA" w:date="2025-08-05T07:31:00Z" w16du:dateUtc="2025-08-05T11:31:00Z">
            <w:rPr>
              <w:rFonts w:ascii="Cambria Math" w:hAnsi="Cambria Math"/>
              <w:sz w:val="20"/>
              <w:szCs w:val="16"/>
              <w:rPrChange w:id="409" w:author="USA" w:date="2025-08-06T15:24:00Z" w16du:dateUtc="2025-08-06T19:24:00Z">
                <w:rPr>
                  <w:rFonts w:ascii="Cambria Math" w:hAnsi="Cambria Math"/>
                </w:rPr>
              </w:rPrChange>
            </w:rPr>
            <m:t>2(</m:t>
          </w:ins>
        </m:r>
        <m:r>
          <w:ins w:id="410" w:author="USA" w:date="2025-08-05T07:31:00Z" w16du:dateUtc="2025-08-05T11:31:00Z">
            <w:rPr>
              <w:rFonts w:ascii="Cambria Math" w:hAnsi="Cambria Math"/>
              <w:sz w:val="20"/>
              <w:szCs w:val="16"/>
              <w:rPrChange w:id="411" w:author="USA" w:date="2025-08-06T15:24:00Z" w16du:dateUtc="2025-08-06T19:24:00Z">
                <w:rPr>
                  <w:rFonts w:ascii="Cambria Math" w:hAnsi="Cambria Math"/>
                </w:rPr>
              </w:rPrChange>
            </w:rPr>
            <m:t>sin</m:t>
          </w:ins>
        </m:r>
        <m:r>
          <w:ins w:id="412" w:author="USA" w:date="2025-08-05T07:31:00Z" w16du:dateUtc="2025-08-05T11:31:00Z">
            <w:rPr>
              <w:rFonts w:ascii="Cambria Math" w:hAnsi="Cambria Math"/>
              <w:sz w:val="20"/>
              <w:szCs w:val="16"/>
              <w:rPrChange w:id="413" w:author="USA" w:date="2025-08-06T15:24:00Z" w16du:dateUtc="2025-08-06T19:24:00Z">
                <w:rPr>
                  <w:rFonts w:ascii="Cambria Math" w:hAnsi="Cambria Math"/>
                </w:rPr>
              </w:rPrChange>
            </w:rPr>
            <m:t>h</m:t>
          </w:ins>
        </m:r>
        <m:r>
          <w:ins w:id="414" w:author="USA" w:date="2025-08-05T07:31:00Z" w16du:dateUtc="2025-08-05T11:31:00Z">
            <w:rPr>
              <w:rFonts w:ascii="Cambria Math" w:hAnsi="Cambria Math"/>
              <w:sz w:val="20"/>
              <w:szCs w:val="16"/>
              <w:rPrChange w:id="415" w:author="USA" w:date="2025-08-06T15:24:00Z" w16du:dateUtc="2025-08-06T19:24:00Z">
                <w:rPr>
                  <w:rFonts w:ascii="Cambria Math" w:hAnsi="Cambria Math"/>
                </w:rPr>
              </w:rPrChange>
            </w:rPr>
            <m:t>2(</m:t>
          </w:ins>
        </m:r>
        <m:r>
          <w:ins w:id="416" w:author="USA" w:date="2025-08-05T07:31:00Z" w16du:dateUtc="2025-08-05T11:31:00Z">
            <w:rPr>
              <w:rFonts w:ascii="Cambria Math" w:hAnsi="Cambria Math"/>
              <w:sz w:val="20"/>
              <w:szCs w:val="16"/>
              <w:rPrChange w:id="417" w:author="USA" w:date="2025-08-06T15:24:00Z" w16du:dateUtc="2025-08-06T19:24:00Z">
                <w:rPr>
                  <w:rFonts w:ascii="Cambria Math" w:hAnsi="Cambria Math"/>
                </w:rPr>
              </w:rPrChange>
            </w:rPr>
            <m:t>πB</m:t>
          </w:ins>
        </m:r>
        <m:r>
          <w:ins w:id="418" w:author="USA" w:date="2025-08-05T07:31:00Z" w16du:dateUtc="2025-08-05T11:31:00Z">
            <w:rPr>
              <w:rFonts w:ascii="Cambria Math" w:hAnsi="Cambria Math"/>
              <w:sz w:val="20"/>
              <w:szCs w:val="16"/>
              <w:rPrChange w:id="419" w:author="USA" w:date="2025-08-06T15:24:00Z" w16du:dateUtc="2025-08-06T19:24:00Z">
                <w:rPr>
                  <w:rFonts w:ascii="Cambria Math" w:hAnsi="Cambria Math"/>
                </w:rPr>
              </w:rPrChange>
            </w:rPr>
            <m:t>)/(</m:t>
          </w:ins>
        </m:r>
        <m:r>
          <w:ins w:id="420" w:author="USA" w:date="2025-08-05T07:31:00Z" w16du:dateUtc="2025-08-05T11:31:00Z">
            <w:rPr>
              <w:rFonts w:ascii="Cambria Math" w:hAnsi="Cambria Math"/>
              <w:sz w:val="20"/>
              <w:szCs w:val="16"/>
              <w:rPrChange w:id="421" w:author="USA" w:date="2025-08-06T15:24:00Z" w16du:dateUtc="2025-08-06T19:24:00Z">
                <w:rPr>
                  <w:rFonts w:ascii="Cambria Math" w:hAnsi="Cambria Math"/>
                </w:rPr>
              </w:rPrChange>
            </w:rPr>
            <m:t>πB</m:t>
          </w:ins>
        </m:r>
        <m:r>
          <w:ins w:id="422" w:author="USA" w:date="2025-08-05T07:31:00Z" w16du:dateUtc="2025-08-05T11:31:00Z">
            <w:rPr>
              <w:rFonts w:ascii="Cambria Math" w:hAnsi="Cambria Math"/>
              <w:sz w:val="20"/>
              <w:szCs w:val="16"/>
              <w:rPrChange w:id="423" w:author="USA" w:date="2025-08-06T15:24:00Z" w16du:dateUtc="2025-08-06T19:24:00Z">
                <w:rPr>
                  <w:rFonts w:ascii="Cambria Math" w:hAnsi="Cambria Math"/>
                </w:rPr>
              </w:rPrChange>
            </w:rPr>
            <m:t>)*</m:t>
          </w:ins>
        </m:r>
        <m:r>
          <w:ins w:id="424" w:author="USA" w:date="2025-08-05T07:31:00Z" w16du:dateUtc="2025-08-05T11:31:00Z">
            <w:rPr>
              <w:rFonts w:ascii="Cambria Math" w:hAnsi="Cambria Math"/>
              <w:sz w:val="20"/>
              <w:szCs w:val="16"/>
              <w:rPrChange w:id="425" w:author="USA" w:date="2025-08-06T15:24:00Z" w16du:dateUtc="2025-08-06T19:24:00Z">
                <w:rPr>
                  <w:rFonts w:ascii="Cambria Math" w:hAnsi="Cambria Math"/>
                </w:rPr>
              </w:rPrChange>
            </w:rPr>
            <m:t>let</m:t>
          </w:ins>
        </m:r>
        <m:r>
          <w:ins w:id="426" w:author="USA" w:date="2025-08-05T07:31:00Z" w16du:dateUtc="2025-08-05T11:31:00Z">
            <w:rPr>
              <w:rFonts w:ascii="Cambria Math" w:hAnsi="Cambria Math"/>
              <w:sz w:val="20"/>
              <w:szCs w:val="16"/>
              <w:rPrChange w:id="427" w:author="USA" w:date="2025-08-06T15:24:00Z" w16du:dateUtc="2025-08-06T19:24:00Z">
                <w:rPr>
                  <w:rFonts w:ascii="Cambria Math" w:hAnsi="Cambria Math"/>
                </w:rPr>
              </w:rPrChange>
            </w:rPr>
            <m:t>(</m:t>
          </w:ins>
        </m:r>
        <m:r>
          <w:ins w:id="428" w:author="USA" w:date="2025-08-05T07:31:00Z" w16du:dateUtc="2025-08-05T11:31:00Z">
            <w:rPr>
              <w:rFonts w:ascii="Cambria Math" w:hAnsi="Cambria Math"/>
              <w:sz w:val="20"/>
              <w:szCs w:val="16"/>
              <w:rPrChange w:id="429" w:author="USA" w:date="2025-08-06T15:24:00Z" w16du:dateUtc="2025-08-06T19:24:00Z">
                <w:rPr>
                  <w:rFonts w:ascii="Cambria Math" w:hAnsi="Cambria Math"/>
                </w:rPr>
              </w:rPrChange>
            </w:rPr>
            <m:t>a</m:t>
          </w:ins>
        </m:r>
        <m:r>
          <w:ins w:id="430" w:author="USA" w:date="2025-08-05T07:31:00Z" w16du:dateUtc="2025-08-05T11:31:00Z">
            <w:rPr>
              <w:rFonts w:ascii="Cambria Math" w:hAnsi="Cambria Math"/>
              <w:sz w:val="20"/>
              <w:szCs w:val="16"/>
              <w:rPrChange w:id="431" w:author="USA" w:date="2025-08-06T15:24:00Z" w16du:dateUtc="2025-08-06T19:24:00Z">
                <w:rPr>
                  <w:rFonts w:ascii="Cambria Math" w:hAnsi="Cambria Math"/>
                </w:rPr>
              </w:rPrChange>
            </w:rPr>
            <m:t>, 0,</m:t>
          </w:ins>
        </m:r>
        <m:r>
          <w:ins w:id="432" w:author="USA" w:date="2025-08-05T07:31:00Z" w16du:dateUtc="2025-08-05T11:31:00Z">
            <w:rPr>
              <w:rFonts w:ascii="Cambria Math" w:hAnsi="Cambria Math"/>
              <w:sz w:val="20"/>
              <w:szCs w:val="16"/>
              <w:rPrChange w:id="433" w:author="USA" w:date="2025-08-06T15:24:00Z" w16du:dateUtc="2025-08-06T19:24:00Z">
                <w:rPr>
                  <w:rFonts w:ascii="Cambria Math" w:hAnsi="Cambria Math"/>
                </w:rPr>
              </w:rPrChange>
            </w:rPr>
            <m:t>b</m:t>
          </w:ins>
        </m:r>
        <m:r>
          <w:ins w:id="434" w:author="USA" w:date="2025-08-05T07:31:00Z" w16du:dateUtc="2025-08-05T11:31:00Z">
            <w:rPr>
              <w:rFonts w:ascii="Cambria Math" w:hAnsi="Cambria Math"/>
              <w:sz w:val="20"/>
              <w:szCs w:val="16"/>
              <w:rPrChange w:id="435" w:author="USA" w:date="2025-08-06T15:24:00Z" w16du:dateUtc="2025-08-06T19:24:00Z">
                <w:rPr>
                  <w:rFonts w:ascii="Cambria Math" w:hAnsi="Cambria Math"/>
                </w:rPr>
              </w:rPrChange>
            </w:rPr>
            <m:t xml:space="preserve">,(2 </m:t>
          </w:ins>
        </m:r>
        <m:r>
          <w:ins w:id="436" w:author="USA" w:date="2025-08-05T07:31:00Z" w16du:dateUtc="2025-08-05T11:31:00Z">
            <w:rPr>
              <w:rFonts w:ascii="Cambria Math" w:hAnsi="Cambria Math"/>
              <w:sz w:val="20"/>
              <w:szCs w:val="16"/>
              <w:rPrChange w:id="437" w:author="USA" w:date="2025-08-06T15:24:00Z" w16du:dateUtc="2025-08-06T19:24:00Z">
                <w:rPr>
                  <w:rFonts w:ascii="Cambria Math" w:hAnsi="Cambria Math"/>
                </w:rPr>
              </w:rPrChange>
            </w:rPr>
            <m:t>πB</m:t>
          </w:ins>
        </m:r>
        <m:r>
          <w:ins w:id="438" w:author="USA" w:date="2025-08-05T07:31:00Z" w16du:dateUtc="2025-08-05T11:31:00Z">
            <w:rPr>
              <w:rFonts w:ascii="Cambria Math" w:hAnsi="Cambria Math"/>
              <w:sz w:val="20"/>
              <w:szCs w:val="16"/>
              <w:rPrChange w:id="439" w:author="USA" w:date="2025-08-06T15:24:00Z" w16du:dateUtc="2025-08-06T19:24:00Z">
                <w:rPr>
                  <w:rFonts w:ascii="Cambria Math" w:hAnsi="Cambria Math"/>
                </w:rPr>
              </w:rPrChange>
            </w:rPr>
            <m:t xml:space="preserve">), </m:t>
          </w:ins>
        </m:r>
        <m:r>
          <w:ins w:id="440" w:author="USA" w:date="2025-08-05T07:31:00Z" w16du:dateUtc="2025-08-05T11:31:00Z">
            <w:rPr>
              <w:rFonts w:ascii="Cambria Math" w:hAnsi="Cambria Math"/>
              <w:sz w:val="20"/>
              <w:szCs w:val="16"/>
              <w:rPrChange w:id="441" w:author="USA" w:date="2025-08-06T15:24:00Z" w16du:dateUtc="2025-08-06T19:24:00Z">
                <w:rPr>
                  <w:rFonts w:ascii="Cambria Math" w:hAnsi="Cambria Math"/>
                </w:rPr>
              </w:rPrChange>
            </w:rPr>
            <m:t>n</m:t>
          </w:ins>
        </m:r>
        <m:r>
          <w:ins w:id="442" w:author="USA" w:date="2025-08-05T07:31:00Z" w16du:dateUtc="2025-08-05T11:31:00Z">
            <w:rPr>
              <w:rFonts w:ascii="Cambria Math" w:hAnsi="Cambria Math"/>
              <w:sz w:val="20"/>
              <w:szCs w:val="16"/>
              <w:rPrChange w:id="443" w:author="USA" w:date="2025-08-06T15:24:00Z" w16du:dateUtc="2025-08-06T19:24:00Z">
                <w:rPr>
                  <w:rFonts w:ascii="Cambria Math" w:hAnsi="Cambria Math"/>
                </w:rPr>
              </w:rPrChange>
            </w:rPr>
            <m:t>, 200,</m:t>
          </w:ins>
        </m:r>
        <m:r>
          <w:ins w:id="444" w:author="USA" w:date="2025-08-05T07:31:00Z" w16du:dateUtc="2025-08-05T11:31:00Z">
            <w:rPr>
              <w:rFonts w:ascii="Cambria Math" w:hAnsi="Cambria Math"/>
              <w:sz w:val="20"/>
              <w:szCs w:val="16"/>
              <w:rPrChange w:id="445" w:author="USA" w:date="2025-08-06T15:24:00Z" w16du:dateUtc="2025-08-06T19:24:00Z">
                <w:rPr>
                  <w:rFonts w:ascii="Cambria Math" w:hAnsi="Cambria Math"/>
                </w:rPr>
              </w:rPrChange>
            </w:rPr>
            <m:t>h</m:t>
          </w:ins>
        </m:r>
        <m:r>
          <w:ins w:id="446" w:author="USA" w:date="2025-08-05T07:31:00Z" w16du:dateUtc="2025-08-05T11:31:00Z">
            <w:rPr>
              <w:rFonts w:ascii="Cambria Math" w:hAnsi="Cambria Math"/>
              <w:sz w:val="20"/>
              <w:szCs w:val="16"/>
              <w:rPrChange w:id="447" w:author="USA" w:date="2025-08-06T15:24:00Z" w16du:dateUtc="2025-08-06T19:24:00Z">
                <w:rPr>
                  <w:rFonts w:ascii="Cambria Math" w:hAnsi="Cambria Math"/>
                </w:rPr>
              </w:rPrChange>
            </w:rPr>
            <m:t>, (</m:t>
          </w:ins>
        </m:r>
        <m:r>
          <w:ins w:id="448" w:author="USA" w:date="2025-08-05T07:31:00Z" w16du:dateUtc="2025-08-05T11:31:00Z">
            <w:rPr>
              <w:rFonts w:ascii="Cambria Math" w:hAnsi="Cambria Math"/>
              <w:sz w:val="20"/>
              <w:szCs w:val="16"/>
              <w:rPrChange w:id="449" w:author="USA" w:date="2025-08-06T15:24:00Z" w16du:dateUtc="2025-08-06T19:24:00Z">
                <w:rPr>
                  <w:rFonts w:ascii="Cambria Math" w:hAnsi="Cambria Math"/>
                </w:rPr>
              </w:rPrChange>
            </w:rPr>
            <m:t>b</m:t>
          </w:ins>
        </m:r>
        <m:r>
          <w:ins w:id="450" w:author="USA" w:date="2025-08-05T07:31:00Z" w16du:dateUtc="2025-08-05T11:31:00Z">
            <w:rPr>
              <w:rFonts w:ascii="Cambria Math" w:hAnsi="Cambria Math"/>
              <w:sz w:val="20"/>
              <w:szCs w:val="16"/>
              <w:rPrChange w:id="451" w:author="USA" w:date="2025-08-06T15:24:00Z" w16du:dateUtc="2025-08-06T19:24:00Z">
                <w:rPr>
                  <w:rFonts w:ascii="Cambria Math" w:hAnsi="Cambria Math"/>
                </w:rPr>
              </w:rPrChange>
            </w:rPr>
            <m:t>-</m:t>
          </w:ins>
        </m:r>
        <m:r>
          <w:ins w:id="452" w:author="USA" w:date="2025-08-05T07:31:00Z" w16du:dateUtc="2025-08-05T11:31:00Z">
            <w:rPr>
              <w:rFonts w:ascii="Cambria Math" w:hAnsi="Cambria Math"/>
              <w:sz w:val="20"/>
              <w:szCs w:val="16"/>
              <w:rPrChange w:id="453" w:author="USA" w:date="2025-08-06T15:24:00Z" w16du:dateUtc="2025-08-06T19:24:00Z">
                <w:rPr>
                  <w:rFonts w:ascii="Cambria Math" w:hAnsi="Cambria Math"/>
                </w:rPr>
              </w:rPrChange>
            </w:rPr>
            <m:t>a</m:t>
          </w:ins>
        </m:r>
        <m:r>
          <w:ins w:id="454" w:author="USA" w:date="2025-08-05T07:31:00Z" w16du:dateUtc="2025-08-05T11:31:00Z">
            <w:rPr>
              <w:rFonts w:ascii="Cambria Math" w:hAnsi="Cambria Math"/>
              <w:sz w:val="20"/>
              <w:szCs w:val="16"/>
              <w:rPrChange w:id="455" w:author="USA" w:date="2025-08-06T15:24:00Z" w16du:dateUtc="2025-08-06T19:24:00Z">
                <w:rPr>
                  <w:rFonts w:ascii="Cambria Math" w:hAnsi="Cambria Math"/>
                </w:rPr>
              </w:rPrChange>
            </w:rPr>
            <m:t>)/</m:t>
          </w:ins>
        </m:r>
        <m:r>
          <w:ins w:id="456" w:author="USA" w:date="2025-08-05T07:31:00Z" w16du:dateUtc="2025-08-05T11:31:00Z">
            <w:rPr>
              <w:rFonts w:ascii="Cambria Math" w:hAnsi="Cambria Math"/>
              <w:sz w:val="20"/>
              <w:szCs w:val="16"/>
              <w:rPrChange w:id="457" w:author="USA" w:date="2025-08-06T15:24:00Z" w16du:dateUtc="2025-08-06T19:24:00Z">
                <w:rPr>
                  <w:rFonts w:ascii="Cambria Math" w:hAnsi="Cambria Math"/>
                </w:rPr>
              </w:rPrChange>
            </w:rPr>
            <m:t>n</m:t>
          </w:ins>
        </m:r>
        <m:r>
          <w:ins w:id="458" w:author="USA" w:date="2025-08-05T07:31:00Z" w16du:dateUtc="2025-08-05T11:31:00Z">
            <w:rPr>
              <w:rFonts w:ascii="Cambria Math" w:hAnsi="Cambria Math"/>
              <w:sz w:val="20"/>
              <w:szCs w:val="16"/>
              <w:rPrChange w:id="459" w:author="USA" w:date="2025-08-06T15:24:00Z" w16du:dateUtc="2025-08-06T19:24:00Z">
                <w:rPr>
                  <w:rFonts w:ascii="Cambria Math" w:hAnsi="Cambria Math"/>
                </w:rPr>
              </w:rPrChange>
            </w:rPr>
            <m:t>,</m:t>
          </w:ins>
        </m:r>
        <m:r>
          <w:ins w:id="460" w:author="USA" w:date="2025-08-05T07:31:00Z" w16du:dateUtc="2025-08-05T11:31:00Z">
            <w:rPr>
              <w:rFonts w:ascii="Cambria Math" w:hAnsi="Cambria Math"/>
              <w:sz w:val="20"/>
              <w:szCs w:val="16"/>
              <w:rPrChange w:id="461" w:author="USA" w:date="2025-08-06T15:24:00Z" w16du:dateUtc="2025-08-06T19:24:00Z">
                <w:rPr>
                  <w:rFonts w:ascii="Cambria Math" w:hAnsi="Cambria Math"/>
                </w:rPr>
              </w:rPrChange>
            </w:rPr>
            <m:t>x</m:t>
          </w:ins>
        </m:r>
        <m:r>
          <w:ins w:id="462" w:author="USA" w:date="2025-08-05T07:31:00Z" w16du:dateUtc="2025-08-05T11:31:00Z">
            <w:rPr>
              <w:rFonts w:ascii="Cambria Math" w:hAnsi="Cambria Math"/>
              <w:sz w:val="20"/>
              <w:szCs w:val="16"/>
              <w:rPrChange w:id="463" w:author="USA" w:date="2025-08-06T15:24:00Z" w16du:dateUtc="2025-08-06T19:24:00Z">
                <w:rPr>
                  <w:rFonts w:ascii="Cambria Math" w:hAnsi="Cambria Math"/>
                </w:rPr>
              </w:rPrChange>
            </w:rPr>
            <m:t>,</m:t>
          </w:ins>
        </m:r>
        <m:r>
          <w:ins w:id="464" w:author="USA" w:date="2025-08-05T07:31:00Z" w16du:dateUtc="2025-08-05T11:31:00Z">
            <w:rPr>
              <w:rFonts w:ascii="Cambria Math" w:hAnsi="Cambria Math"/>
              <w:sz w:val="20"/>
              <w:szCs w:val="16"/>
              <w:rPrChange w:id="465" w:author="USA" w:date="2025-08-06T15:24:00Z" w16du:dateUtc="2025-08-06T19:24:00Z">
                <w:rPr>
                  <w:rFonts w:ascii="Cambria Math" w:hAnsi="Cambria Math"/>
                </w:rPr>
              </w:rPrChange>
            </w:rPr>
            <m:t>sequence</m:t>
          </w:ins>
        </m:r>
        <m:r>
          <w:ins w:id="466" w:author="USA" w:date="2025-08-05T07:31:00Z" w16du:dateUtc="2025-08-05T11:31:00Z">
            <w:rPr>
              <w:rFonts w:ascii="Cambria Math" w:hAnsi="Cambria Math"/>
              <w:sz w:val="20"/>
              <w:szCs w:val="16"/>
              <w:rPrChange w:id="467" w:author="USA" w:date="2025-08-06T15:24:00Z" w16du:dateUtc="2025-08-06T19:24:00Z">
                <w:rPr>
                  <w:rFonts w:ascii="Cambria Math" w:hAnsi="Cambria Math"/>
                </w:rPr>
              </w:rPrChange>
            </w:rPr>
            <m:t>(</m:t>
          </w:ins>
        </m:r>
        <m:r>
          <w:ins w:id="468" w:author="USA" w:date="2025-08-05T07:31:00Z" w16du:dateUtc="2025-08-05T11:31:00Z">
            <w:rPr>
              <w:rFonts w:ascii="Cambria Math" w:hAnsi="Cambria Math"/>
              <w:sz w:val="20"/>
              <w:szCs w:val="16"/>
              <w:rPrChange w:id="469" w:author="USA" w:date="2025-08-06T15:24:00Z" w16du:dateUtc="2025-08-06T19:24:00Z">
                <w:rPr>
                  <w:rFonts w:ascii="Cambria Math" w:hAnsi="Cambria Math"/>
                </w:rPr>
              </w:rPrChange>
            </w:rPr>
            <m:t>n</m:t>
          </w:ins>
        </m:r>
        <m:r>
          <w:ins w:id="470" w:author="USA" w:date="2025-08-05T07:31:00Z" w16du:dateUtc="2025-08-05T11:31:00Z">
            <w:rPr>
              <w:rFonts w:ascii="Cambria Math" w:hAnsi="Cambria Math"/>
              <w:sz w:val="20"/>
              <w:szCs w:val="16"/>
              <w:rPrChange w:id="471" w:author="USA" w:date="2025-08-06T15:24:00Z" w16du:dateUtc="2025-08-06T19:24:00Z">
                <w:rPr>
                  <w:rFonts w:ascii="Cambria Math" w:hAnsi="Cambria Math"/>
                </w:rPr>
              </w:rPrChange>
            </w:rPr>
            <m:t>-</m:t>
          </w:ins>
        </m:r>
        <m:r>
          <w:ins w:id="472" w:author="USA" w:date="2025-08-05T07:31:00Z" w16du:dateUtc="2025-08-05T11:31:00Z">
            <w:rPr>
              <w:rFonts w:ascii="Cambria Math" w:hAnsi="Cambria Math"/>
              <w:sz w:val="20"/>
              <w:szCs w:val="16"/>
              <w:rPrChange w:id="473" w:author="USA" w:date="2025-08-06T15:24:00Z" w16du:dateUtc="2025-08-06T19:24:00Z">
                <w:rPr>
                  <w:rFonts w:ascii="Cambria Math" w:hAnsi="Cambria Math"/>
                </w:rPr>
              </w:rPrChange>
            </w:rPr>
            <m:t>1, ,</m:t>
          </w:ins>
        </m:r>
        <m:r>
          <w:ins w:id="474" w:author="USA" w:date="2025-08-05T07:31:00Z" w16du:dateUtc="2025-08-05T11:31:00Z">
            <w:rPr>
              <w:rFonts w:ascii="Cambria Math" w:hAnsi="Cambria Math"/>
              <w:sz w:val="20"/>
              <w:szCs w:val="16"/>
              <w:rPrChange w:id="475" w:author="USA" w:date="2025-08-06T15:24:00Z" w16du:dateUtc="2025-08-06T19:24:00Z">
                <w:rPr>
                  <w:rFonts w:ascii="Cambria Math" w:hAnsi="Cambria Math"/>
                </w:rPr>
              </w:rPrChange>
            </w:rPr>
            <m:t>a</m:t>
          </w:ins>
        </m:r>
        <m:r>
          <w:ins w:id="476" w:author="USA" w:date="2025-08-05T07:31:00Z" w16du:dateUtc="2025-08-05T11:31:00Z">
            <w:rPr>
              <w:rFonts w:ascii="Cambria Math" w:hAnsi="Cambria Math"/>
              <w:sz w:val="20"/>
              <w:szCs w:val="16"/>
              <w:rPrChange w:id="477" w:author="USA" w:date="2025-08-06T15:24:00Z" w16du:dateUtc="2025-08-06T19:24:00Z">
                <w:rPr>
                  <w:rFonts w:ascii="Cambria Math" w:hAnsi="Cambria Math"/>
                </w:rPr>
              </w:rPrChange>
            </w:rPr>
            <m:t>+h, h),(h/</m:t>
          </w:ins>
        </m:r>
        <m:r>
          <w:ins w:id="478" w:author="USA" w:date="2025-08-05T07:31:00Z" w16du:dateUtc="2025-08-05T11:31:00Z">
            <w:rPr>
              <w:rFonts w:ascii="Cambria Math" w:hAnsi="Cambria Math"/>
              <w:sz w:val="20"/>
              <w:szCs w:val="16"/>
              <w:rPrChange w:id="479" w:author="USA" w:date="2025-08-06T15:24:00Z" w16du:dateUtc="2025-08-06T19:24:00Z">
                <w:rPr>
                  <w:rFonts w:ascii="Cambria Math" w:hAnsi="Cambria Math"/>
                </w:rPr>
              </w:rPrChange>
            </w:rPr>
            <m:t>2)(</m:t>
          </w:ins>
        </m:r>
        <m:r>
          <w:ins w:id="480" w:author="USA" w:date="2025-08-05T07:31:00Z" w16du:dateUtc="2025-08-05T11:31:00Z">
            <w:rPr>
              <w:rFonts w:ascii="Cambria Math" w:hAnsi="Cambria Math"/>
              <w:sz w:val="18"/>
              <w:szCs w:val="14"/>
              <w:rPrChange w:id="481" w:author="USA" w:date="2025-08-06T15:24:00Z" w16du:dateUtc="2025-08-06T19:24:00Z">
                <w:rPr>
                  <w:rFonts w:ascii="Cambria Math" w:hAnsi="Cambria Math"/>
                </w:rPr>
              </w:rPrChange>
            </w:rPr>
            <m:t>BESSELI</m:t>
          </w:ins>
        </m:r>
        <m:r>
          <w:ins w:id="482" w:author="USA" w:date="2025-08-05T07:31:00Z" w16du:dateUtc="2025-08-05T11:31:00Z">
            <w:rPr>
              <w:rFonts w:ascii="Cambria Math" w:hAnsi="Cambria Math"/>
              <w:sz w:val="20"/>
              <w:szCs w:val="16"/>
              <w:rPrChange w:id="483" w:author="USA" w:date="2025-08-06T15:24:00Z" w16du:dateUtc="2025-08-06T19:24:00Z">
                <w:rPr>
                  <w:rFonts w:ascii="Cambria Math" w:hAnsi="Cambria Math"/>
                </w:rPr>
              </w:rPrChange>
            </w:rPr>
            <m:t>(</m:t>
          </w:ins>
        </m:r>
        <m:r>
          <w:ins w:id="484" w:author="USA" w:date="2025-08-05T07:31:00Z" w16du:dateUtc="2025-08-05T11:31:00Z">
            <w:rPr>
              <w:rFonts w:ascii="Cambria Math" w:hAnsi="Cambria Math"/>
              <w:sz w:val="20"/>
              <w:szCs w:val="16"/>
              <w:rPrChange w:id="485" w:author="USA" w:date="2025-08-06T15:24:00Z" w16du:dateUtc="2025-08-06T19:24:00Z">
                <w:rPr>
                  <w:rFonts w:ascii="Cambria Math" w:hAnsi="Cambria Math"/>
                </w:rPr>
              </w:rPrChange>
            </w:rPr>
            <m:t>a</m:t>
          </w:ins>
        </m:r>
        <m:r>
          <w:ins w:id="486" w:author="USA" w:date="2025-08-05T07:31:00Z" w16du:dateUtc="2025-08-05T11:31:00Z">
            <w:rPr>
              <w:rFonts w:ascii="Cambria Math" w:hAnsi="Cambria Math"/>
              <w:sz w:val="20"/>
              <w:szCs w:val="16"/>
              <w:rPrChange w:id="487" w:author="USA" w:date="2025-08-06T15:24:00Z" w16du:dateUtc="2025-08-06T19:24:00Z">
                <w:rPr>
                  <w:rFonts w:ascii="Cambria Math" w:hAnsi="Cambria Math"/>
                </w:rPr>
              </w:rPrChange>
            </w:rPr>
            <m:t>,0)+2</m:t>
          </w:ins>
        </m:r>
        <m:r>
          <w:ins w:id="488" w:author="USA" w:date="2025-08-05T07:31:00Z" w16du:dateUtc="2025-08-05T11:31:00Z">
            <w:rPr>
              <w:rFonts w:ascii="Cambria Math" w:hAnsi="Cambria Math"/>
              <w:sz w:val="20"/>
              <w:szCs w:val="16"/>
              <w:rPrChange w:id="489" w:author="USA" w:date="2025-08-06T15:24:00Z" w16du:dateUtc="2025-08-06T19:24:00Z">
                <w:rPr>
                  <w:rFonts w:ascii="Cambria Math" w:hAnsi="Cambria Math"/>
                </w:rPr>
              </w:rPrChange>
            </w:rPr>
            <m:t>sum</m:t>
          </w:ins>
        </m:r>
        <m:r>
          <w:ins w:id="490" w:author="USA" w:date="2025-08-05T07:31:00Z" w16du:dateUtc="2025-08-05T11:31:00Z">
            <w:rPr>
              <w:rFonts w:ascii="Cambria Math" w:hAnsi="Cambria Math"/>
              <w:sz w:val="20"/>
              <w:szCs w:val="16"/>
              <w:rPrChange w:id="491" w:author="USA" w:date="2025-08-06T15:24:00Z" w16du:dateUtc="2025-08-06T19:24:00Z">
                <w:rPr>
                  <w:rFonts w:ascii="Cambria Math" w:hAnsi="Cambria Math"/>
                </w:rPr>
              </w:rPrChange>
            </w:rPr>
            <m:t>(</m:t>
          </w:ins>
        </m:r>
        <m:r>
          <w:ins w:id="492" w:author="USA" w:date="2025-08-05T07:31:00Z" w16du:dateUtc="2025-08-05T11:31:00Z">
            <w:rPr>
              <w:rFonts w:ascii="Cambria Math" w:hAnsi="Cambria Math"/>
              <w:sz w:val="20"/>
              <w:szCs w:val="16"/>
              <w:rPrChange w:id="493" w:author="USA" w:date="2025-08-06T15:24:00Z" w16du:dateUtc="2025-08-06T19:24:00Z">
                <w:rPr>
                  <w:rFonts w:ascii="Cambria Math" w:hAnsi="Cambria Math"/>
                </w:rPr>
              </w:rPrChange>
            </w:rPr>
            <m:t>BESSELI</m:t>
          </w:ins>
        </m:r>
        <m:r>
          <w:ins w:id="494" w:author="USA" w:date="2025-08-05T07:31:00Z" w16du:dateUtc="2025-08-05T11:31:00Z">
            <w:rPr>
              <w:rFonts w:ascii="Cambria Math" w:hAnsi="Cambria Math"/>
              <w:sz w:val="20"/>
              <w:szCs w:val="16"/>
              <w:rPrChange w:id="495" w:author="USA" w:date="2025-08-06T15:24:00Z" w16du:dateUtc="2025-08-06T19:24:00Z">
                <w:rPr>
                  <w:rFonts w:ascii="Cambria Math" w:hAnsi="Cambria Math"/>
                </w:rPr>
              </w:rPrChange>
            </w:rPr>
            <m:t>(</m:t>
          </w:ins>
        </m:r>
        <m:r>
          <w:ins w:id="496" w:author="USA" w:date="2025-08-05T07:31:00Z" w16du:dateUtc="2025-08-05T11:31:00Z">
            <w:rPr>
              <w:rFonts w:ascii="Cambria Math" w:hAnsi="Cambria Math"/>
              <w:sz w:val="20"/>
              <w:szCs w:val="16"/>
              <w:rPrChange w:id="497" w:author="USA" w:date="2025-08-06T15:24:00Z" w16du:dateUtc="2025-08-06T19:24:00Z">
                <w:rPr>
                  <w:rFonts w:ascii="Cambria Math" w:hAnsi="Cambria Math"/>
                </w:rPr>
              </w:rPrChange>
            </w:rPr>
            <m:t>x</m:t>
          </w:ins>
        </m:r>
        <m:r>
          <w:ins w:id="498" w:author="USA" w:date="2025-08-05T07:31:00Z" w16du:dateUtc="2025-08-05T11:31:00Z">
            <w:rPr>
              <w:rFonts w:ascii="Cambria Math" w:hAnsi="Cambria Math"/>
              <w:sz w:val="20"/>
              <w:szCs w:val="16"/>
              <w:rPrChange w:id="499" w:author="USA" w:date="2025-08-06T15:24:00Z" w16du:dateUtc="2025-08-06T19:24:00Z">
                <w:rPr>
                  <w:rFonts w:ascii="Cambria Math" w:hAnsi="Cambria Math"/>
                </w:rPr>
              </w:rPrChange>
            </w:rPr>
            <m:t>,0))+</m:t>
          </w:ins>
        </m:r>
        <m:r>
          <w:ins w:id="500" w:author="USA" w:date="2025-08-05T07:31:00Z" w16du:dateUtc="2025-08-05T11:31:00Z">
            <w:rPr>
              <w:rFonts w:ascii="Cambria Math" w:hAnsi="Cambria Math"/>
              <w:sz w:val="20"/>
              <w:szCs w:val="16"/>
              <w:rPrChange w:id="501" w:author="USA" w:date="2025-08-06T15:24:00Z" w16du:dateUtc="2025-08-06T19:24:00Z">
                <w:rPr>
                  <w:rFonts w:ascii="Cambria Math" w:hAnsi="Cambria Math"/>
                </w:rPr>
              </w:rPrChange>
            </w:rPr>
            <m:t>BESSELI</m:t>
          </w:ins>
        </m:r>
        <m:r>
          <w:ins w:id="502" w:author="USA" w:date="2025-08-05T07:31:00Z" w16du:dateUtc="2025-08-05T11:31:00Z">
            <w:rPr>
              <w:rFonts w:ascii="Cambria Math" w:hAnsi="Cambria Math"/>
              <w:sz w:val="20"/>
              <w:szCs w:val="16"/>
              <w:rPrChange w:id="503" w:author="USA" w:date="2025-08-06T15:24:00Z" w16du:dateUtc="2025-08-06T19:24:00Z">
                <w:rPr>
                  <w:rFonts w:ascii="Cambria Math" w:hAnsi="Cambria Math"/>
                </w:rPr>
              </w:rPrChange>
            </w:rPr>
            <m:t>(</m:t>
          </w:ins>
        </m:r>
        <m:r>
          <w:ins w:id="504" w:author="USA" w:date="2025-08-05T07:31:00Z" w16du:dateUtc="2025-08-05T11:31:00Z">
            <w:rPr>
              <w:rFonts w:ascii="Cambria Math" w:hAnsi="Cambria Math"/>
              <w:sz w:val="20"/>
              <w:szCs w:val="16"/>
              <w:rPrChange w:id="505" w:author="USA" w:date="2025-08-06T15:24:00Z" w16du:dateUtc="2025-08-06T19:24:00Z">
                <w:rPr>
                  <w:rFonts w:ascii="Cambria Math" w:hAnsi="Cambria Math"/>
                </w:rPr>
              </w:rPrChange>
            </w:rPr>
            <m:t>b</m:t>
          </w:ins>
        </m:r>
        <m:r>
          <w:ins w:id="506" w:author="USA" w:date="2025-08-05T07:31:00Z" w16du:dateUtc="2025-08-05T11:31:00Z">
            <w:rPr>
              <w:rFonts w:ascii="Cambria Math" w:hAnsi="Cambria Math"/>
              <w:sz w:val="20"/>
              <w:szCs w:val="16"/>
              <w:rPrChange w:id="507" w:author="USA" w:date="2025-08-06T15:24:00Z" w16du:dateUtc="2025-08-06T19:24:00Z">
                <w:rPr>
                  <w:rFonts w:ascii="Cambria Math" w:hAnsi="Cambria Math"/>
                </w:rPr>
              </w:rPrChange>
            </w:rPr>
            <m:t>,0))))</m:t>
          </w:ins>
        </m:r>
      </m:oMath>
      <w:ins w:id="508" w:author="USA" w:date="2025-08-05T07:33:00Z" w16du:dateUtc="2025-08-05T11:33:00Z">
        <w:r w:rsidR="00592D52">
          <w:tab/>
          <w:t>Eq. 3.3</w:t>
        </w:r>
        <w:r w:rsidR="006640C1">
          <w:t>-5a</w:t>
        </w:r>
      </w:ins>
    </w:p>
    <w:p w14:paraId="7168FE6D" w14:textId="375E431D" w:rsidR="00E92F1B" w:rsidRDefault="00E92F1B" w:rsidP="00EA017B">
      <w:pPr>
        <w:rPr>
          <w:ins w:id="509" w:author="USA" w:date="2025-08-01T12:57:00Z" w16du:dateUtc="2025-08-01T16:57:00Z"/>
        </w:rPr>
      </w:pPr>
      <w:ins w:id="510" w:author="USA" w:date="2025-08-01T12:56:00Z" w16du:dateUtc="2025-08-01T16:56:00Z">
        <w:r>
          <w:t xml:space="preserve">The </w:t>
        </w:r>
      </w:ins>
      <w:ins w:id="511" w:author="USA" w:date="2025-08-07T08:36:00Z" w16du:dateUtc="2025-08-07T12:36:00Z">
        <w:r w:rsidR="00BC7EB1">
          <w:t xml:space="preserve">antenna </w:t>
        </w:r>
      </w:ins>
      <w:ins w:id="512" w:author="USA" w:date="2025-08-01T12:56:00Z" w16du:dateUtc="2025-08-01T16:56:00Z">
        <w:r>
          <w:t xml:space="preserve">edge taper </w:t>
        </w:r>
      </w:ins>
      <m:oMath>
        <m:sSub>
          <m:sSubPr>
            <m:ctrlPr>
              <w:ins w:id="513" w:author="USA" w:date="2025-08-04T14:32:00Z" w16du:dateUtc="2025-08-04T18:32:00Z">
                <w:rPr>
                  <w:rFonts w:ascii="Cambria Math" w:hAnsi="Cambria Math"/>
                  <w:i/>
                </w:rPr>
              </w:ins>
            </m:ctrlPr>
          </m:sSubPr>
          <m:e>
            <m:r>
              <w:ins w:id="514" w:author="USA" w:date="2025-08-04T14:32:00Z" w16du:dateUtc="2025-08-04T18:32:00Z">
                <w:rPr>
                  <w:rFonts w:ascii="Cambria Math" w:hAnsi="Cambria Math"/>
                </w:rPr>
                <m:t>η</m:t>
              </w:ins>
            </m:r>
          </m:e>
          <m:sub>
            <m:r>
              <w:ins w:id="515" w:author="USA" w:date="2025-08-04T14:32:00Z" w16du:dateUtc="2025-08-04T18:32:00Z">
                <w:rPr>
                  <w:rFonts w:ascii="Cambria Math" w:hAnsi="Cambria Math"/>
                </w:rPr>
                <m:t>b</m:t>
              </w:ins>
            </m:r>
          </m:sub>
        </m:sSub>
      </m:oMath>
      <w:ins w:id="516" w:author="USA" w:date="2025-08-01T12:56:00Z" w16du:dateUtc="2025-08-01T16:56:00Z">
        <w:r>
          <w:t xml:space="preserve"> is given </w:t>
        </w:r>
      </w:ins>
      <w:ins w:id="517" w:author="USA" w:date="2025-08-01T12:57:00Z" w16du:dateUtc="2025-08-01T16:57:00Z">
        <w:r>
          <w:t>in reference 7 section 3.1.6 P</w:t>
        </w:r>
      </w:ins>
      <w:ins w:id="518" w:author="USA" w:date="2025-08-01T12:59:00Z" w16du:dateUtc="2025-08-01T16:59:00Z">
        <w:r>
          <w:t>a</w:t>
        </w:r>
      </w:ins>
      <w:ins w:id="519" w:author="USA" w:date="2025-08-01T12:57:00Z" w16du:dateUtc="2025-08-01T16:57:00Z">
        <w:r>
          <w:t>ge 129 as:</w:t>
        </w:r>
      </w:ins>
    </w:p>
    <w:p w14:paraId="3E9BC5EA" w14:textId="7D28EA72" w:rsidR="00E92F1B" w:rsidRDefault="00F81361">
      <w:pPr>
        <w:jc w:val="center"/>
        <w:rPr>
          <w:ins w:id="520" w:author="USA" w:date="2025-08-01T12:56:00Z" w16du:dateUtc="2025-08-01T16:56:00Z"/>
        </w:rPr>
        <w:pPrChange w:id="521" w:author="USA" w:date="2025-08-04T08:54:00Z" w16du:dateUtc="2025-08-04T12:54:00Z">
          <w:pPr/>
        </w:pPrChange>
      </w:pPr>
      <m:oMath>
        <m:sSub>
          <m:sSubPr>
            <m:ctrlPr>
              <w:ins w:id="522" w:author="USA" w:date="2025-08-04T14:32:00Z" w16du:dateUtc="2025-08-04T18:32:00Z">
                <w:rPr>
                  <w:rFonts w:ascii="Cambria Math" w:hAnsi="Cambria Math"/>
                  <w:i/>
                </w:rPr>
              </w:ins>
            </m:ctrlPr>
          </m:sSubPr>
          <m:e>
            <m:r>
              <w:ins w:id="523" w:author="USA" w:date="2025-08-04T14:32:00Z" w16du:dateUtc="2025-08-04T18:32:00Z">
                <w:rPr>
                  <w:rFonts w:ascii="Cambria Math" w:hAnsi="Cambria Math"/>
                </w:rPr>
                <m:t>η</m:t>
              </w:ins>
            </m:r>
          </m:e>
          <m:sub>
            <m:r>
              <w:ins w:id="524" w:author="USA" w:date="2025-08-04T14:32:00Z" w16du:dateUtc="2025-08-04T18:32:00Z">
                <w:rPr>
                  <w:rFonts w:ascii="Cambria Math" w:hAnsi="Cambria Math"/>
                </w:rPr>
                <m:t>b</m:t>
              </w:ins>
            </m:r>
          </m:sub>
        </m:sSub>
        <m:r>
          <w:ins w:id="525" w:author="USA" w:date="2025-08-01T12:57:00Z" w16du:dateUtc="2025-08-01T16:57:00Z">
            <w:rPr>
              <w:rFonts w:ascii="Cambria Math" w:hAnsi="Cambria Math"/>
            </w:rPr>
            <m:t>=</m:t>
          </w:ins>
        </m:r>
        <m:r>
          <w:ins w:id="526" w:author="USA" w:date="2025-08-01T12:58:00Z" w16du:dateUtc="2025-08-01T16:58:00Z">
            <w:rPr>
              <w:rFonts w:ascii="Cambria Math" w:hAnsi="Cambria Math"/>
            </w:rPr>
            <m:t>20</m:t>
          </w:ins>
        </m:r>
        <m:r>
          <w:ins w:id="527" w:author="USA" w:date="2025-08-01T12:58:00Z" w16du:dateUtc="2025-08-01T16:58:00Z">
            <w:rPr>
              <w:rFonts w:ascii="Cambria Math" w:hAnsi="Cambria Math"/>
            </w:rPr>
            <m:t>log</m:t>
          </w:ins>
        </m:r>
        <m:r>
          <w:ins w:id="528" w:author="USA" w:date="2025-08-01T12:58:00Z" w16du:dateUtc="2025-08-01T16:58:00Z">
            <w:rPr>
              <w:rFonts w:ascii="Cambria Math" w:hAnsi="Cambria Math"/>
            </w:rPr>
            <m:t>10(</m:t>
          </w:ins>
        </m:r>
        <m:sSub>
          <m:sSubPr>
            <m:ctrlPr>
              <w:ins w:id="529" w:author="USA" w:date="2025-08-01T12:58:00Z" w16du:dateUtc="2025-08-01T16:58:00Z">
                <w:rPr>
                  <w:rFonts w:ascii="Cambria Math" w:hAnsi="Cambria Math"/>
                  <w:i/>
                </w:rPr>
              </w:ins>
            </m:ctrlPr>
          </m:sSubPr>
          <m:e>
            <m:r>
              <w:ins w:id="530" w:author="USA" w:date="2025-08-01T12:58:00Z" w16du:dateUtc="2025-08-01T16:58:00Z">
                <w:rPr>
                  <w:rFonts w:ascii="Cambria Math" w:hAnsi="Cambria Math"/>
                </w:rPr>
                <m:t>I</m:t>
              </w:ins>
            </m:r>
          </m:e>
          <m:sub>
            <m:r>
              <w:ins w:id="531" w:author="USA" w:date="2025-08-01T12:58:00Z" w16du:dateUtc="2025-08-01T16:58:00Z">
                <w:rPr>
                  <w:rFonts w:ascii="Cambria Math" w:hAnsi="Cambria Math"/>
                </w:rPr>
                <m:t>0</m:t>
              </w:ins>
            </m:r>
          </m:sub>
        </m:sSub>
        <m:d>
          <m:dPr>
            <m:ctrlPr>
              <w:ins w:id="532" w:author="USA" w:date="2025-08-01T12:58:00Z" w16du:dateUtc="2025-08-01T16:58:00Z">
                <w:rPr>
                  <w:rFonts w:ascii="Cambria Math" w:hAnsi="Cambria Math"/>
                  <w:i/>
                </w:rPr>
              </w:ins>
            </m:ctrlPr>
          </m:dPr>
          <m:e>
            <m:r>
              <w:ins w:id="533" w:author="USA" w:date="2025-08-01T12:58:00Z" w16du:dateUtc="2025-08-01T16:58:00Z">
                <w:rPr>
                  <w:rFonts w:ascii="Cambria Math" w:hAnsi="Cambria Math"/>
                </w:rPr>
                <m:t>πB</m:t>
              </w:ins>
            </m:r>
          </m:e>
        </m:d>
      </m:oMath>
      <w:ins w:id="534" w:author="USA" w:date="2025-08-04T08:54:00Z" w16du:dateUtc="2025-08-04T12:54:00Z">
        <w:r w:rsidR="00D242CA">
          <w:tab/>
        </w:r>
        <w:r w:rsidR="00D242CA">
          <w:tab/>
        </w:r>
        <w:r w:rsidR="00D242CA">
          <w:tab/>
          <w:t>Eq. 3.3-6</w:t>
        </w:r>
      </w:ins>
    </w:p>
    <w:p w14:paraId="3DA23A72" w14:textId="15103BFF" w:rsidR="00B61D90" w:rsidRDefault="0052210A" w:rsidP="00EA017B">
      <w:pPr>
        <w:rPr>
          <w:ins w:id="535" w:author="USA" w:date="2025-08-04T08:15:00Z" w16du:dateUtc="2025-08-04T12:15:00Z"/>
        </w:rPr>
      </w:pPr>
      <w:ins w:id="536" w:author="USA" w:date="2025-08-01T14:19:00Z" w16du:dateUtc="2025-08-01T18:19:00Z">
        <w:r>
          <w:t xml:space="preserve">The </w:t>
        </w:r>
      </w:ins>
      <w:ins w:id="537" w:author="USA" w:date="2025-08-04T08:14:00Z" w16du:dateUtc="2025-08-04T12:14:00Z">
        <w:r w:rsidR="00B61D90">
          <w:t xml:space="preserve">one sided </w:t>
        </w:r>
      </w:ins>
      <w:ins w:id="538" w:author="USA" w:date="2025-08-04T08:13:00Z" w16du:dateUtc="2025-08-04T12:13:00Z">
        <w:r w:rsidR="00B61D90">
          <w:t>3-dB width in u-</w:t>
        </w:r>
      </w:ins>
      <w:ins w:id="539" w:author="USA" w:date="2025-08-07T08:39:00Z" w16du:dateUtc="2025-08-07T12:39:00Z">
        <w:r w:rsidR="00CC1BD1">
          <w:t>space</w:t>
        </w:r>
      </w:ins>
      <w:ins w:id="540" w:author="USA" w:date="2025-08-04T08:14:00Z" w16du:dateUtc="2025-08-04T12:14:00Z">
        <w:r w:rsidR="00B61D90">
          <w:t xml:space="preserve">, </w:t>
        </w:r>
      </w:ins>
      <m:oMath>
        <m:r>
          <w:ins w:id="541" w:author="USA" w:date="2025-08-06T15:28:00Z" w16du:dateUtc="2025-08-06T19:28:00Z">
            <m:rPr>
              <m:sty m:val="b"/>
            </m:rPr>
            <w:rPr>
              <w:rFonts w:ascii="Cambria Math" w:eastAsia="Times New Roman" w:hAnsi="Cambria Math" w:cs="Arial"/>
              <w:color w:val="FF0000"/>
              <w:sz w:val="20"/>
              <w:lang w:val="en-US"/>
            </w:rPr>
            <m:t>µ3</m:t>
          </w:ins>
        </m:r>
      </m:oMath>
      <w:ins w:id="542" w:author="USA" w:date="2025-08-04T08:14:00Z" w16du:dateUtc="2025-08-04T12:14:00Z">
        <w:r w:rsidR="00B61D90">
          <w:t>,</w:t>
        </w:r>
      </w:ins>
      <w:ins w:id="543" w:author="USA" w:date="2025-08-01T14:19:00Z" w16du:dateUtc="2025-08-01T18:19:00Z">
        <w:r>
          <w:t xml:space="preserve"> is solved iteratively as </w:t>
        </w:r>
      </w:ins>
      <w:ins w:id="544" w:author="USA" w:date="2025-08-01T14:20:00Z" w16du:dateUtc="2025-08-01T18:20:00Z">
        <w:r>
          <w:t>shown in reference 11 page 982</w:t>
        </w:r>
      </w:ins>
      <w:ins w:id="545" w:author="USA" w:date="2025-08-01T14:29:00Z" w16du:dateUtc="2025-08-01T18:29:00Z">
        <w:r>
          <w:t xml:space="preserve"> in </w:t>
        </w:r>
      </w:ins>
      <w:ins w:id="546" w:author="USA" w:date="2025-08-07T08:39:00Z" w16du:dateUtc="2025-08-07T12:39:00Z">
        <w:r w:rsidR="00CC1BD1">
          <w:t xml:space="preserve">the provided </w:t>
        </w:r>
      </w:ins>
      <w:proofErr w:type="spellStart"/>
      <w:ins w:id="547" w:author="USA" w:date="2025-08-01T14:29:00Z" w16du:dateUtc="2025-08-01T18:29:00Z">
        <w:r>
          <w:t>Matlab</w:t>
        </w:r>
        <w:proofErr w:type="spellEnd"/>
        <w:r>
          <w:t xml:space="preserve"> code. </w:t>
        </w:r>
        <w:r w:rsidR="0063033E">
          <w:t xml:space="preserve">But since it is easier to </w:t>
        </w:r>
      </w:ins>
      <w:ins w:id="548" w:author="USA" w:date="2025-08-01T14:30:00Z" w16du:dateUtc="2025-08-01T18:30:00Z">
        <w:r w:rsidR="0063033E">
          <w:t xml:space="preserve">use </w:t>
        </w:r>
      </w:ins>
      <w:ins w:id="549" w:author="USA" w:date="2025-08-06T15:26:00Z" w16du:dateUtc="2025-08-06T19:26:00Z">
        <w:r w:rsidR="00F24CC1">
          <w:t xml:space="preserve">curve fitting to </w:t>
        </w:r>
      </w:ins>
      <w:ins w:id="550" w:author="USA" w:date="2025-08-01T14:30:00Z" w16du:dateUtc="2025-08-01T18:30:00Z">
        <w:r w:rsidR="0063033E">
          <w:t>the existing data</w:t>
        </w:r>
      </w:ins>
      <w:ins w:id="551" w:author="USA" w:date="2025-08-07T08:39:00Z" w16du:dateUtc="2025-08-07T12:39:00Z">
        <w:r w:rsidR="00CC1BD1">
          <w:t xml:space="preserve"> that is</w:t>
        </w:r>
      </w:ins>
      <w:ins w:id="552" w:author="USA" w:date="2025-08-04T08:16:00Z" w16du:dateUtc="2025-08-04T12:16:00Z">
        <w:r w:rsidR="00B61D90">
          <w:t xml:space="preserve"> </w:t>
        </w:r>
      </w:ins>
      <w:ins w:id="553" w:author="USA" w:date="2025-08-06T15:27:00Z" w16du:dateUtc="2025-08-06T19:27:00Z">
        <w:r w:rsidR="00F24CC1">
          <w:t xml:space="preserve">found </w:t>
        </w:r>
      </w:ins>
      <w:ins w:id="554" w:author="USA" w:date="2025-08-04T08:19:00Z" w16du:dateUtc="2025-08-04T12:19:00Z">
        <w:r w:rsidR="00B61D90">
          <w:t>i</w:t>
        </w:r>
      </w:ins>
      <w:ins w:id="555" w:author="USA" w:date="2025-08-04T14:37:00Z" w16du:dateUtc="2025-08-04T18:37:00Z">
        <w:r w:rsidR="008E2429">
          <w:t>n</w:t>
        </w:r>
      </w:ins>
      <w:ins w:id="556" w:author="USA" w:date="2025-08-04T08:17:00Z" w16du:dateUtc="2025-08-04T12:17:00Z">
        <w:r w:rsidR="00B61D90">
          <w:t xml:space="preserve"> </w:t>
        </w:r>
      </w:ins>
      <w:ins w:id="557" w:author="USA" w:date="2025-08-04T08:18:00Z" w16du:dateUtc="2025-08-04T12:18:00Z">
        <w:r w:rsidR="00B61D90">
          <w:t xml:space="preserve">Hansen </w:t>
        </w:r>
      </w:ins>
      <w:ins w:id="558" w:author="USA" w:date="2025-08-04T08:17:00Z" w16du:dateUtc="2025-08-04T12:17:00Z">
        <w:r w:rsidR="00B61D90">
          <w:t xml:space="preserve">reference </w:t>
        </w:r>
      </w:ins>
      <w:ins w:id="559" w:author="USA" w:date="2025-08-06T15:27:00Z" w16du:dateUtc="2025-08-06T19:27:00Z">
        <w:r w:rsidR="00F24CC1">
          <w:t xml:space="preserve">5 </w:t>
        </w:r>
      </w:ins>
      <w:ins w:id="560" w:author="USA" w:date="2025-08-04T08:18:00Z" w16du:dateUtc="2025-08-04T12:18:00Z">
        <w:r w:rsidR="00B61D90">
          <w:t>Table</w:t>
        </w:r>
        <w:r w:rsidR="00B61D90" w:rsidRPr="00B61D90">
          <w:t xml:space="preserve"> 3.1</w:t>
        </w:r>
      </w:ins>
      <w:ins w:id="561" w:author="USA" w:date="2025-08-06T15:28:00Z" w16du:dateUtc="2025-08-06T19:28:00Z">
        <w:r w:rsidR="00F24CC1">
          <w:t xml:space="preserve"> for</w:t>
        </w:r>
      </w:ins>
      <w:ins w:id="562" w:author="USA" w:date="2025-08-04T08:18:00Z" w16du:dateUtc="2025-08-04T12:18:00Z">
        <w:r w:rsidR="00B61D90" w:rsidRPr="00B61D90">
          <w:t xml:space="preserve"> Taylor One-Parameter Characteristics</w:t>
        </w:r>
      </w:ins>
      <w:ins w:id="563" w:author="USA" w:date="2025-08-06T15:28:00Z" w16du:dateUtc="2025-08-06T19:28:00Z">
        <w:r w:rsidR="00F24CC1">
          <w:t xml:space="preserve">, </w:t>
        </w:r>
      </w:ins>
      <m:oMath>
        <m:r>
          <w:ins w:id="564" w:author="USA" w:date="2025-08-06T15:28:00Z" w16du:dateUtc="2025-08-06T19:28:00Z">
            <m:rPr>
              <m:sty m:val="b"/>
            </m:rPr>
            <w:rPr>
              <w:rFonts w:ascii="Cambria Math" w:eastAsia="Times New Roman" w:hAnsi="Cambria Math" w:cs="Arial"/>
              <w:color w:val="FF0000"/>
              <w:sz w:val="20"/>
              <w:lang w:val="en-US"/>
            </w:rPr>
            <m:t>µ3</m:t>
          </w:ins>
        </m:r>
      </m:oMath>
      <w:ins w:id="565" w:author="USA" w:date="2025-08-06T15:28:00Z" w16du:dateUtc="2025-08-06T19:28:00Z">
        <w:r w:rsidR="00F24CC1">
          <w:t xml:space="preserve"> </w:t>
        </w:r>
      </w:ins>
      <w:ins w:id="566" w:author="USA" w:date="2025-08-07T08:40:00Z" w16du:dateUtc="2025-08-07T12:40:00Z">
        <w:r w:rsidR="00CC1BD1">
          <w:t xml:space="preserve">curve fit equation </w:t>
        </w:r>
      </w:ins>
      <w:ins w:id="567" w:author="USA" w:date="2025-08-06T15:28:00Z" w16du:dateUtc="2025-08-06T19:28:00Z">
        <w:r w:rsidR="00F24CC1">
          <w:t>is:</w:t>
        </w:r>
      </w:ins>
    </w:p>
    <w:p w14:paraId="6BB9AE65" w14:textId="515F9EB9" w:rsidR="00B61D90" w:rsidRPr="00830F25" w:rsidRDefault="00B61D90">
      <w:pPr>
        <w:jc w:val="center"/>
        <w:rPr>
          <w:ins w:id="568" w:author="USA" w:date="2025-08-04T08:16:00Z" w16du:dateUtc="2025-08-04T12:16:00Z"/>
          <w:sz w:val="18"/>
          <w:szCs w:val="18"/>
        </w:rPr>
        <w:pPrChange w:id="569" w:author="USA" w:date="2025-08-06T15:24:00Z" w16du:dateUtc="2025-08-06T19:24:00Z">
          <w:pPr/>
        </w:pPrChange>
      </w:pPr>
      <m:oMath>
        <m:r>
          <w:ins w:id="570" w:author="USA" w:date="2025-08-04T08:16:00Z" w16du:dateUtc="2025-08-04T12:16:00Z">
            <m:rPr>
              <m:sty m:val="b"/>
            </m:rPr>
            <w:rPr>
              <w:rFonts w:ascii="Cambria Math" w:eastAsia="Times New Roman" w:hAnsi="Cambria Math" w:cs="Arial"/>
              <w:color w:val="FF0000"/>
              <w:sz w:val="20"/>
              <w:lang w:val="en-US"/>
              <w:rPrChange w:id="571" w:author="USA" w:date="2025-08-06T15:24:00Z" w16du:dateUtc="2025-08-06T19:24:00Z">
                <w:rPr>
                  <w:rFonts w:ascii="Cambria Math" w:eastAsia="Times New Roman" w:hAnsi="Cambria Math" w:cs="Arial"/>
                  <w:color w:val="FF0000"/>
                  <w:sz w:val="18"/>
                  <w:szCs w:val="18"/>
                  <w:lang w:val="en-US"/>
                </w:rPr>
              </w:rPrChange>
            </w:rPr>
            <m:t>µ3</m:t>
          </w:ins>
        </m:r>
        <m:r>
          <w:ins w:id="572" w:author="USA" w:date="2025-08-04T08:16:00Z" w16du:dateUtc="2025-08-04T12:16:00Z">
            <w:rPr>
              <w:rFonts w:ascii="Cambria Math" w:hAnsi="Cambria Math"/>
              <w:sz w:val="20"/>
              <w:rPrChange w:id="573" w:author="USA" w:date="2025-08-06T15:24:00Z" w16du:dateUtc="2025-08-06T19:24:00Z">
                <w:rPr>
                  <w:rFonts w:ascii="Cambria Math" w:hAnsi="Cambria Math"/>
                  <w:sz w:val="18"/>
                  <w:szCs w:val="18"/>
                </w:rPr>
              </w:rPrChange>
            </w:rPr>
            <m:t xml:space="preserve">= </m:t>
          </w:ins>
        </m:r>
        <m:r>
          <w:ins w:id="574" w:author="USA" w:date="2025-08-06T15:24:00Z" w16du:dateUtc="2025-08-06T19:24:00Z">
            <m:rPr>
              <m:sty m:val="p"/>
            </m:rPr>
            <w:rPr>
              <w:rFonts w:ascii="Cambria Math" w:hAnsi="Cambria Math"/>
              <w:sz w:val="20"/>
              <w:rPrChange w:id="575" w:author="USA" w:date="2025-08-06T15:24:00Z" w16du:dateUtc="2025-08-06T19:24:00Z">
                <w:rPr>
                  <w:rFonts w:ascii="Cambria Math" w:hAnsi="Cambria Math"/>
                  <w:sz w:val="18"/>
                  <w:szCs w:val="18"/>
                </w:rPr>
              </w:rPrChange>
            </w:rPr>
            <m:t>0.0695</m:t>
          </w:ins>
        </m:r>
        <m:sSup>
          <m:sSupPr>
            <m:ctrlPr>
              <w:ins w:id="576" w:author="USA" w:date="2025-08-06T15:24:00Z" w16du:dateUtc="2025-08-06T19:24:00Z">
                <w:rPr>
                  <w:rFonts w:ascii="Cambria Math" w:hAnsi="Cambria Math"/>
                  <w:i/>
                  <w:sz w:val="20"/>
                </w:rPr>
              </w:ins>
            </m:ctrlPr>
          </m:sSupPr>
          <m:e>
            <m:r>
              <w:ins w:id="577" w:author="USA" w:date="2025-08-06T15:24:00Z" w16du:dateUtc="2025-08-06T19:24:00Z">
                <w:rPr>
                  <w:rFonts w:ascii="Cambria Math" w:hAnsi="Cambria Math"/>
                  <w:sz w:val="20"/>
                  <w:rPrChange w:id="578" w:author="USA" w:date="2025-08-06T15:24:00Z" w16du:dateUtc="2025-08-06T19:24:00Z">
                    <w:rPr>
                      <w:rFonts w:ascii="Cambria Math" w:hAnsi="Cambria Math"/>
                      <w:sz w:val="18"/>
                      <w:szCs w:val="18"/>
                    </w:rPr>
                  </w:rPrChange>
                </w:rPr>
                <m:t>*SLR</m:t>
              </w:ins>
            </m:r>
          </m:e>
          <m:sup>
            <m:r>
              <w:ins w:id="579" w:author="USA" w:date="2025-08-06T15:24:00Z" w16du:dateUtc="2025-08-06T19:24:00Z">
                <w:rPr>
                  <w:rFonts w:ascii="Cambria Math" w:hAnsi="Cambria Math"/>
                  <w:sz w:val="20"/>
                  <w:rPrChange w:id="580" w:author="USA" w:date="2025-08-06T15:24:00Z" w16du:dateUtc="2025-08-06T19:24:00Z">
                    <w:rPr>
                      <w:rFonts w:ascii="Cambria Math" w:hAnsi="Cambria Math"/>
                      <w:sz w:val="18"/>
                      <w:szCs w:val="18"/>
                    </w:rPr>
                  </w:rPrChange>
                </w:rPr>
                <m:t>0.5441</m:t>
              </w:ins>
            </m:r>
          </m:sup>
        </m:sSup>
        <m:r>
          <w:ins w:id="581" w:author="USA" w:date="2025-08-06T15:24:00Z" w16du:dateUtc="2025-08-06T19:24:00Z">
            <m:rPr>
              <m:sty m:val="p"/>
            </m:rPr>
            <w:rPr>
              <w:rFonts w:ascii="Cambria Math" w:hAnsi="Cambria Math"/>
              <w:sz w:val="20"/>
              <w:rPrChange w:id="582" w:author="USA" w:date="2025-08-06T15:24:00Z" w16du:dateUtc="2025-08-06T19:24:00Z">
                <w:rPr>
                  <w:rFonts w:ascii="Cambria Math" w:hAnsi="Cambria Math"/>
                  <w:sz w:val="18"/>
                  <w:szCs w:val="18"/>
                </w:rPr>
              </w:rPrChange>
            </w:rPr>
            <m:t>+0.1578</m:t>
          </w:ins>
        </m:r>
      </m:oMath>
      <w:ins w:id="583" w:author="USA" w:date="2025-08-04T08:58:00Z" w16du:dateUtc="2025-08-04T12:58:00Z">
        <w:r w:rsidR="00D242CA">
          <w:rPr>
            <w:sz w:val="18"/>
            <w:szCs w:val="18"/>
          </w:rPr>
          <w:tab/>
        </w:r>
      </w:ins>
      <w:ins w:id="584" w:author="USA" w:date="2025-08-06T15:24:00Z" w16du:dateUtc="2025-08-06T19:24:00Z">
        <w:r w:rsidR="003A2523">
          <w:rPr>
            <w:sz w:val="18"/>
            <w:szCs w:val="18"/>
          </w:rPr>
          <w:tab/>
        </w:r>
      </w:ins>
      <w:ins w:id="585" w:author="USA" w:date="2025-08-04T08:58:00Z" w16du:dateUtc="2025-08-04T12:58:00Z">
        <w:r w:rsidR="00D242CA">
          <w:rPr>
            <w:sz w:val="18"/>
            <w:szCs w:val="18"/>
          </w:rPr>
          <w:tab/>
          <w:t>Eq. 3.3-7</w:t>
        </w:r>
      </w:ins>
    </w:p>
    <w:p w14:paraId="05AF6601" w14:textId="4DFD6DC8" w:rsidR="00790FA8" w:rsidRDefault="00EA017B">
      <w:pPr>
        <w:rPr>
          <w:ins w:id="586" w:author="USA" w:date="2025-07-21T08:46:00Z" w16du:dateUtc="2025-07-21T12:46:00Z"/>
        </w:rPr>
        <w:pPrChange w:id="587" w:author="USA" w:date="2025-08-07T08:42:00Z" w16du:dateUtc="2025-08-07T12:42:00Z">
          <w:pPr>
            <w:ind w:left="720"/>
          </w:pPr>
        </w:pPrChange>
      </w:pPr>
      <w:ins w:id="588" w:author="USA" w:date="2025-07-07T12:38:00Z" w16du:dateUtc="2025-07-07T16:38:00Z">
        <w:r>
          <w:t xml:space="preserve">The </w:t>
        </w:r>
        <w:r w:rsidRPr="00EA017B">
          <w:t>Taylor one-parameter line source characteristics</w:t>
        </w:r>
      </w:ins>
      <w:ins w:id="589" w:author="USA" w:date="2025-07-07T12:37:00Z" w16du:dateUtc="2025-07-07T16:37:00Z">
        <w:r w:rsidRPr="00EA017B">
          <w:t xml:space="preserve"> </w:t>
        </w:r>
      </w:ins>
      <w:ins w:id="590" w:author="USA" w:date="2025-07-07T12:39:00Z" w16du:dateUtc="2025-07-07T16:39:00Z">
        <w:r>
          <w:t>are shown in the table below</w:t>
        </w:r>
      </w:ins>
      <w:ins w:id="591" w:author="USA" w:date="2025-07-21T08:42:00Z" w16du:dateUtc="2025-07-21T12:42:00Z">
        <w:r w:rsidR="00790FA8">
          <w:t xml:space="preserve">. </w:t>
        </w:r>
      </w:ins>
      <w:ins w:id="592" w:author="USA" w:date="2025-08-07T08:42:00Z" w16du:dateUtc="2025-08-07T12:42:00Z">
        <w:r w:rsidR="00CC1BD1">
          <w:t xml:space="preserve"> Figure 3.3-1 shows the plot of each param</w:t>
        </w:r>
      </w:ins>
      <w:ins w:id="593" w:author="USA" w:date="2025-08-07T08:43:00Z" w16du:dateUtc="2025-08-07T12:43:00Z">
        <w:r w:rsidR="00CC1BD1">
          <w:t>eter as a function of SLR.</w:t>
        </w:r>
      </w:ins>
    </w:p>
    <w:p w14:paraId="63CE913B" w14:textId="6E2FEDBF" w:rsidR="00EA017B" w:rsidRPr="00A7545E" w:rsidRDefault="00EA017B" w:rsidP="00EA017B">
      <w:pPr>
        <w:pStyle w:val="TableNo"/>
        <w:rPr>
          <w:ins w:id="594" w:author="USA" w:date="2025-07-07T12:39:00Z" w16du:dateUtc="2025-07-07T16:39:00Z"/>
        </w:rPr>
      </w:pPr>
      <w:ins w:id="595" w:author="USA" w:date="2025-07-07T12:39:00Z" w16du:dateUtc="2025-07-07T16:39:00Z">
        <w:r w:rsidRPr="00A7545E">
          <w:lastRenderedPageBreak/>
          <w:t xml:space="preserve">TABLE </w:t>
        </w:r>
      </w:ins>
      <w:ins w:id="596" w:author="USA" w:date="2025-08-04T09:30:00Z" w16du:dateUtc="2025-08-04T13:30:00Z">
        <w:r w:rsidR="00BF7B82">
          <w:t>3.3-1</w:t>
        </w:r>
      </w:ins>
    </w:p>
    <w:p w14:paraId="06A67E6C" w14:textId="2A3D42BB" w:rsidR="00EA017B" w:rsidRDefault="00EA017B" w:rsidP="00EA017B">
      <w:pPr>
        <w:pStyle w:val="Tabletitle"/>
        <w:rPr>
          <w:ins w:id="597" w:author="USA" w:date="2025-08-04T09:22:00Z" w16du:dateUtc="2025-08-04T13:22:00Z"/>
        </w:rPr>
      </w:pPr>
      <w:ins w:id="598" w:author="USA" w:date="2025-07-07T12:40:00Z" w16du:dateUtc="2025-07-07T16:40:00Z">
        <w:r w:rsidRPr="00EA017B">
          <w:t>Taylor one-parameter line source characteristics</w:t>
        </w:r>
      </w:ins>
      <w:ins w:id="599" w:author="USA" w:date="2025-08-04T09:24:00Z" w16du:dateUtc="2025-08-04T13:24:00Z">
        <w:r w:rsidR="00BF7B82">
          <w:t>, calculated from the above equations</w:t>
        </w:r>
      </w:ins>
    </w:p>
    <w:tbl>
      <w:tblPr>
        <w:tblW w:w="0" w:type="auto"/>
        <w:tblLook w:val="04A0" w:firstRow="1" w:lastRow="0" w:firstColumn="1" w:lastColumn="0" w:noHBand="0" w:noVBand="1"/>
      </w:tblPr>
      <w:tblGrid>
        <w:gridCol w:w="1697"/>
        <w:gridCol w:w="1868"/>
        <w:gridCol w:w="2026"/>
        <w:gridCol w:w="1573"/>
        <w:gridCol w:w="973"/>
        <w:gridCol w:w="1492"/>
      </w:tblGrid>
      <w:tr w:rsidR="008E2429" w:rsidRPr="008E2429" w14:paraId="7A96C597" w14:textId="77777777" w:rsidTr="00BF7B82">
        <w:trPr>
          <w:tblHeader/>
          <w:ins w:id="600" w:author="USA" w:date="2025-08-04T09:22:00Z"/>
        </w:trPr>
        <w:tc>
          <w:tcPr>
            <w:tcW w:w="0" w:type="auto"/>
            <w:tcBorders>
              <w:top w:val="single" w:sz="4" w:space="0" w:color="auto"/>
              <w:left w:val="single" w:sz="4" w:space="0" w:color="auto"/>
              <w:bottom w:val="single" w:sz="4" w:space="0" w:color="auto"/>
              <w:right w:val="single" w:sz="4" w:space="0" w:color="auto"/>
            </w:tcBorders>
            <w:vAlign w:val="center"/>
            <w:hideMark/>
          </w:tcPr>
          <w:p w14:paraId="2B106C03"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601" w:author="USA" w:date="2025-08-04T09:22:00Z" w16du:dateUtc="2025-08-04T13:22:00Z"/>
                <w:rFonts w:ascii="Arial" w:eastAsia="Times New Roman" w:hAnsi="Arial" w:cs="Arial"/>
                <w:sz w:val="20"/>
                <w:lang w:val="en-US"/>
              </w:rPr>
              <w:pPrChange w:id="602"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03" w:author="USA" w:date="2025-08-04T09:22:00Z" w16du:dateUtc="2025-08-04T13:22:00Z">
              <w:r w:rsidRPr="008E2429">
                <w:rPr>
                  <w:rFonts w:ascii="Arial" w:eastAsia="Times New Roman" w:hAnsi="Arial" w:cs="Arial"/>
                  <w:sz w:val="20"/>
                  <w:lang w:val="en-US"/>
                </w:rPr>
                <w:t>Input</w:t>
              </w:r>
            </w:ins>
          </w:p>
        </w:tc>
        <w:tc>
          <w:tcPr>
            <w:tcW w:w="0" w:type="auto"/>
            <w:tcBorders>
              <w:top w:val="single" w:sz="4" w:space="0" w:color="auto"/>
              <w:left w:val="nil"/>
              <w:bottom w:val="single" w:sz="4" w:space="0" w:color="auto"/>
              <w:right w:val="single" w:sz="4" w:space="0" w:color="auto"/>
            </w:tcBorders>
            <w:noWrap/>
            <w:vAlign w:val="center"/>
            <w:hideMark/>
          </w:tcPr>
          <w:p w14:paraId="300C87F5"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604" w:author="USA" w:date="2025-08-04T09:22:00Z" w16du:dateUtc="2025-08-04T13:22:00Z"/>
                <w:rFonts w:ascii="Arial" w:eastAsia="Times New Roman" w:hAnsi="Arial" w:cs="Arial"/>
                <w:sz w:val="20"/>
                <w:lang w:val="en-US"/>
              </w:rPr>
              <w:pPrChange w:id="605"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06" w:author="USA" w:date="2025-08-04T09:22:00Z" w16du:dateUtc="2025-08-04T13:22:00Z">
              <w:r w:rsidRPr="008E2429">
                <w:rPr>
                  <w:rFonts w:ascii="Arial" w:eastAsia="Times New Roman" w:hAnsi="Arial" w:cs="Arial"/>
                  <w:sz w:val="20"/>
                  <w:lang w:val="en-US"/>
                </w:rPr>
                <w:t>Eq 3.3-4</w:t>
              </w:r>
            </w:ins>
          </w:p>
        </w:tc>
        <w:tc>
          <w:tcPr>
            <w:tcW w:w="0" w:type="auto"/>
            <w:tcBorders>
              <w:top w:val="single" w:sz="4" w:space="0" w:color="auto"/>
              <w:left w:val="nil"/>
              <w:bottom w:val="single" w:sz="4" w:space="0" w:color="auto"/>
              <w:right w:val="single" w:sz="4" w:space="0" w:color="auto"/>
            </w:tcBorders>
            <w:noWrap/>
            <w:vAlign w:val="center"/>
            <w:hideMark/>
          </w:tcPr>
          <w:p w14:paraId="6BC885D0"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607" w:author="USA" w:date="2025-08-04T09:22:00Z" w16du:dateUtc="2025-08-04T13:22:00Z"/>
                <w:rFonts w:ascii="Arial" w:eastAsia="Times New Roman" w:hAnsi="Arial" w:cs="Arial"/>
                <w:sz w:val="20"/>
                <w:lang w:val="en-US"/>
              </w:rPr>
              <w:pPrChange w:id="608"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09" w:author="USA" w:date="2025-08-04T09:22:00Z" w16du:dateUtc="2025-08-04T13:22:00Z">
              <w:r w:rsidRPr="008E2429">
                <w:rPr>
                  <w:rFonts w:ascii="Arial" w:eastAsia="Times New Roman" w:hAnsi="Arial" w:cs="Arial"/>
                  <w:sz w:val="20"/>
                  <w:lang w:val="en-US"/>
                </w:rPr>
                <w:t>Eq. 3.3-7</w:t>
              </w:r>
            </w:ins>
          </w:p>
        </w:tc>
        <w:tc>
          <w:tcPr>
            <w:tcW w:w="0" w:type="auto"/>
            <w:tcBorders>
              <w:top w:val="single" w:sz="4" w:space="0" w:color="auto"/>
              <w:left w:val="nil"/>
              <w:bottom w:val="single" w:sz="4" w:space="0" w:color="auto"/>
              <w:right w:val="single" w:sz="4" w:space="0" w:color="auto"/>
            </w:tcBorders>
            <w:noWrap/>
            <w:vAlign w:val="center"/>
            <w:hideMark/>
          </w:tcPr>
          <w:p w14:paraId="06C2652B"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610" w:author="USA" w:date="2025-08-04T09:22:00Z" w16du:dateUtc="2025-08-04T13:22:00Z"/>
                <w:rFonts w:ascii="Arial" w:eastAsia="Times New Roman" w:hAnsi="Arial" w:cs="Arial"/>
                <w:sz w:val="20"/>
                <w:lang w:val="en-US"/>
              </w:rPr>
              <w:pPrChange w:id="611"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12" w:author="USA" w:date="2025-08-04T09:22:00Z" w16du:dateUtc="2025-08-04T13:22:00Z">
              <w:r w:rsidRPr="008E2429">
                <w:rPr>
                  <w:rFonts w:ascii="Arial" w:eastAsia="Times New Roman" w:hAnsi="Arial" w:cs="Arial"/>
                  <w:sz w:val="20"/>
                  <w:lang w:val="en-US"/>
                </w:rPr>
                <w:t>Eq. 3.3-5</w:t>
              </w:r>
            </w:ins>
          </w:p>
        </w:tc>
        <w:tc>
          <w:tcPr>
            <w:tcW w:w="0" w:type="auto"/>
            <w:tcBorders>
              <w:top w:val="single" w:sz="4" w:space="0" w:color="auto"/>
              <w:left w:val="nil"/>
              <w:bottom w:val="single" w:sz="4" w:space="0" w:color="auto"/>
              <w:right w:val="single" w:sz="4" w:space="0" w:color="auto"/>
            </w:tcBorders>
            <w:noWrap/>
            <w:vAlign w:val="center"/>
            <w:hideMark/>
          </w:tcPr>
          <w:p w14:paraId="6AAFC59C" w14:textId="55BC04BB" w:rsidR="00BF7B82" w:rsidRPr="008E2429" w:rsidRDefault="00BF7B82">
            <w:pPr>
              <w:tabs>
                <w:tab w:val="clear" w:pos="1134"/>
                <w:tab w:val="clear" w:pos="1871"/>
                <w:tab w:val="clear" w:pos="2268"/>
              </w:tabs>
              <w:overflowPunct/>
              <w:autoSpaceDE/>
              <w:autoSpaceDN/>
              <w:adjustRightInd/>
              <w:spacing w:before="0"/>
              <w:jc w:val="center"/>
              <w:textAlignment w:val="auto"/>
              <w:rPr>
                <w:ins w:id="613" w:author="USA" w:date="2025-08-04T09:22:00Z" w16du:dateUtc="2025-08-04T13:22:00Z"/>
                <w:rFonts w:ascii="Arial" w:eastAsia="Times New Roman" w:hAnsi="Arial" w:cs="Arial"/>
                <w:sz w:val="20"/>
                <w:lang w:val="en-US"/>
              </w:rPr>
              <w:pPrChange w:id="614" w:author="USA" w:date="2025-08-04T09:23:00Z" w16du:dateUtc="2025-08-04T13:23:00Z">
                <w:pPr>
                  <w:tabs>
                    <w:tab w:val="clear" w:pos="1134"/>
                    <w:tab w:val="clear" w:pos="1871"/>
                    <w:tab w:val="clear" w:pos="2268"/>
                  </w:tabs>
                  <w:overflowPunct/>
                  <w:autoSpaceDE/>
                  <w:autoSpaceDN/>
                  <w:adjustRightInd/>
                  <w:spacing w:before="0"/>
                  <w:textAlignment w:val="auto"/>
                </w:pPr>
              </w:pPrChange>
            </w:pPr>
          </w:p>
        </w:tc>
        <w:tc>
          <w:tcPr>
            <w:tcW w:w="0" w:type="auto"/>
            <w:tcBorders>
              <w:top w:val="single" w:sz="4" w:space="0" w:color="auto"/>
              <w:left w:val="nil"/>
              <w:bottom w:val="single" w:sz="4" w:space="0" w:color="auto"/>
              <w:right w:val="single" w:sz="4" w:space="0" w:color="auto"/>
            </w:tcBorders>
            <w:noWrap/>
            <w:vAlign w:val="center"/>
            <w:hideMark/>
          </w:tcPr>
          <w:p w14:paraId="743CEB34" w14:textId="77777777" w:rsidR="00BF7B82" w:rsidRPr="008E2429" w:rsidRDefault="00BF7B82">
            <w:pPr>
              <w:tabs>
                <w:tab w:val="clear" w:pos="1134"/>
                <w:tab w:val="clear" w:pos="1871"/>
                <w:tab w:val="clear" w:pos="2268"/>
              </w:tabs>
              <w:overflowPunct/>
              <w:autoSpaceDE/>
              <w:autoSpaceDN/>
              <w:adjustRightInd/>
              <w:spacing w:before="0"/>
              <w:jc w:val="center"/>
              <w:textAlignment w:val="auto"/>
              <w:rPr>
                <w:ins w:id="615" w:author="USA" w:date="2025-08-04T09:22:00Z" w16du:dateUtc="2025-08-04T13:22:00Z"/>
                <w:rFonts w:ascii="Arial" w:eastAsia="Times New Roman" w:hAnsi="Arial" w:cs="Arial"/>
                <w:sz w:val="20"/>
                <w:lang w:val="en-US"/>
              </w:rPr>
              <w:pPrChange w:id="616"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17" w:author="USA" w:date="2025-08-04T09:22:00Z" w16du:dateUtc="2025-08-04T13:22:00Z">
              <w:r w:rsidRPr="008E2429">
                <w:rPr>
                  <w:rFonts w:ascii="Arial" w:eastAsia="Times New Roman" w:hAnsi="Arial" w:cs="Arial"/>
                  <w:sz w:val="20"/>
                  <w:lang w:val="en-US"/>
                </w:rPr>
                <w:t>Eq. 3.3-6</w:t>
              </w:r>
            </w:ins>
          </w:p>
        </w:tc>
      </w:tr>
      <w:tr w:rsidR="008E2429" w:rsidRPr="008E2429" w14:paraId="6BD2C818" w14:textId="77777777" w:rsidTr="00BF7B82">
        <w:trPr>
          <w:tblHeader/>
          <w:ins w:id="618" w:author="USA" w:date="2025-08-04T09:22:00Z"/>
        </w:trPr>
        <w:tc>
          <w:tcPr>
            <w:tcW w:w="0" w:type="auto"/>
            <w:tcBorders>
              <w:top w:val="nil"/>
              <w:left w:val="single" w:sz="4" w:space="0" w:color="auto"/>
              <w:bottom w:val="single" w:sz="4" w:space="0" w:color="auto"/>
              <w:right w:val="single" w:sz="4" w:space="0" w:color="auto"/>
            </w:tcBorders>
            <w:vAlign w:val="center"/>
            <w:hideMark/>
          </w:tcPr>
          <w:p w14:paraId="17E6058F" w14:textId="173F44A9" w:rsidR="00BF7B82" w:rsidRPr="008E2429" w:rsidRDefault="008E2429">
            <w:pPr>
              <w:tabs>
                <w:tab w:val="clear" w:pos="1134"/>
                <w:tab w:val="clear" w:pos="1871"/>
                <w:tab w:val="clear" w:pos="2268"/>
              </w:tabs>
              <w:overflowPunct/>
              <w:autoSpaceDE/>
              <w:autoSpaceDN/>
              <w:adjustRightInd/>
              <w:spacing w:before="0"/>
              <w:jc w:val="center"/>
              <w:textAlignment w:val="auto"/>
              <w:rPr>
                <w:ins w:id="619" w:author="USA" w:date="2025-08-04T09:22:00Z" w16du:dateUtc="2025-08-04T13:22:00Z"/>
                <w:rFonts w:ascii="Arial" w:eastAsia="Times New Roman" w:hAnsi="Arial" w:cs="Arial"/>
                <w:sz w:val="20"/>
                <w:lang w:val="en-US"/>
              </w:rPr>
              <w:pPrChange w:id="620"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21" w:author="USA" w:date="2025-08-04T14:35:00Z" w16du:dateUtc="2025-08-04T18:35:00Z">
              <w:r w:rsidRPr="008E2429">
                <w:rPr>
                  <w:rFonts w:ascii="Arial" w:eastAsia="Times New Roman" w:hAnsi="Arial" w:cs="Arial"/>
                  <w:sz w:val="20"/>
                  <w:lang w:val="en-US"/>
                  <w:rPrChange w:id="622" w:author="USA" w:date="2025-08-04T14:36:00Z" w16du:dateUtc="2025-08-04T18:36:00Z">
                    <w:rPr>
                      <w:rFonts w:ascii="Arial" w:eastAsia="Times New Roman" w:hAnsi="Arial" w:cs="Arial"/>
                      <w:b/>
                      <w:bCs/>
                      <w:sz w:val="20"/>
                      <w:lang w:val="en-US"/>
                    </w:rPr>
                  </w:rPrChange>
                </w:rPr>
                <w:t xml:space="preserve">SLR, </w:t>
              </w:r>
            </w:ins>
            <w:ins w:id="623" w:author="USA" w:date="2025-08-04T09:22:00Z" w16du:dateUtc="2025-08-04T13:22:00Z">
              <w:r w:rsidR="00BF7B82" w:rsidRPr="008E2429">
                <w:rPr>
                  <w:rFonts w:ascii="Arial" w:eastAsia="Times New Roman" w:hAnsi="Arial" w:cs="Arial"/>
                  <w:sz w:val="20"/>
                  <w:lang w:val="en-US"/>
                </w:rPr>
                <w:t>Sidelobe Ratio</w:t>
              </w:r>
            </w:ins>
            <w:ins w:id="624" w:author="USA" w:date="2025-08-04T14:35:00Z" w16du:dateUtc="2025-08-04T18:35:00Z">
              <w:r w:rsidRPr="008E2429">
                <w:rPr>
                  <w:rFonts w:ascii="Arial" w:eastAsia="Times New Roman" w:hAnsi="Arial" w:cs="Arial"/>
                  <w:sz w:val="20"/>
                  <w:lang w:val="en-US"/>
                  <w:rPrChange w:id="625" w:author="USA" w:date="2025-08-04T14:36:00Z" w16du:dateUtc="2025-08-04T18:36:00Z">
                    <w:rPr>
                      <w:rFonts w:ascii="Arial" w:eastAsia="Times New Roman" w:hAnsi="Arial" w:cs="Arial"/>
                      <w:b/>
                      <w:bCs/>
                      <w:sz w:val="20"/>
                      <w:lang w:val="en-US"/>
                    </w:rPr>
                  </w:rPrChange>
                </w:rPr>
                <w:t xml:space="preserve"> </w:t>
              </w:r>
            </w:ins>
            <w:ins w:id="626" w:author="USA" w:date="2025-08-04T09:22:00Z" w16du:dateUtc="2025-08-04T13:22:00Z">
              <w:r w:rsidR="00BF7B82" w:rsidRPr="008E2429">
                <w:rPr>
                  <w:rFonts w:ascii="Arial" w:eastAsia="Times New Roman" w:hAnsi="Arial" w:cs="Arial"/>
                  <w:sz w:val="20"/>
                  <w:lang w:val="en-US"/>
                </w:rPr>
                <w:t>(dB)</w:t>
              </w:r>
            </w:ins>
          </w:p>
        </w:tc>
        <w:tc>
          <w:tcPr>
            <w:tcW w:w="0" w:type="auto"/>
            <w:tcBorders>
              <w:top w:val="nil"/>
              <w:left w:val="nil"/>
              <w:bottom w:val="single" w:sz="4" w:space="0" w:color="auto"/>
              <w:right w:val="single" w:sz="4" w:space="0" w:color="auto"/>
            </w:tcBorders>
            <w:vAlign w:val="center"/>
            <w:hideMark/>
          </w:tcPr>
          <w:p w14:paraId="6E6FF2CC" w14:textId="4D007C67" w:rsidR="00BF7B82" w:rsidRPr="008E2429" w:rsidRDefault="008E2429">
            <w:pPr>
              <w:tabs>
                <w:tab w:val="clear" w:pos="1134"/>
                <w:tab w:val="clear" w:pos="1871"/>
                <w:tab w:val="clear" w:pos="2268"/>
              </w:tabs>
              <w:overflowPunct/>
              <w:autoSpaceDE/>
              <w:autoSpaceDN/>
              <w:adjustRightInd/>
              <w:spacing w:before="0"/>
              <w:jc w:val="center"/>
              <w:textAlignment w:val="auto"/>
              <w:rPr>
                <w:ins w:id="627" w:author="USA" w:date="2025-08-04T09:22:00Z" w16du:dateUtc="2025-08-04T13:22:00Z"/>
                <w:rFonts w:ascii="Arial" w:eastAsia="Times New Roman" w:hAnsi="Arial" w:cs="Arial"/>
                <w:sz w:val="20"/>
                <w:lang w:val="en-US"/>
              </w:rPr>
              <w:pPrChange w:id="628"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29" w:author="USA" w:date="2025-08-04T14:35:00Z" w16du:dateUtc="2025-08-04T18:35:00Z">
              <w:r w:rsidRPr="008E2429">
                <w:rPr>
                  <w:rFonts w:ascii="Arial" w:eastAsia="Times New Roman" w:hAnsi="Arial" w:cs="Arial"/>
                  <w:sz w:val="20"/>
                  <w:lang w:val="en-US"/>
                  <w:rPrChange w:id="630" w:author="USA" w:date="2025-08-04T14:36:00Z" w16du:dateUtc="2025-08-04T18:36:00Z">
                    <w:rPr>
                      <w:rFonts w:ascii="Arial" w:eastAsia="Times New Roman" w:hAnsi="Arial" w:cs="Arial"/>
                      <w:b/>
                      <w:bCs/>
                      <w:sz w:val="20"/>
                      <w:lang w:val="en-US"/>
                    </w:rPr>
                  </w:rPrChange>
                </w:rPr>
                <w:t xml:space="preserve">B, </w:t>
              </w:r>
            </w:ins>
            <w:ins w:id="631" w:author="USA" w:date="2025-08-04T09:22:00Z" w16du:dateUtc="2025-08-04T13:22:00Z">
              <w:r w:rsidR="00BF7B82" w:rsidRPr="008E2429">
                <w:rPr>
                  <w:rFonts w:ascii="Arial" w:eastAsia="Times New Roman" w:hAnsi="Arial" w:cs="Arial"/>
                  <w:sz w:val="20"/>
                  <w:lang w:val="en-US"/>
                </w:rPr>
                <w:t>Taylor One-Parameter B</w:t>
              </w:r>
            </w:ins>
          </w:p>
        </w:tc>
        <w:tc>
          <w:tcPr>
            <w:tcW w:w="0" w:type="auto"/>
            <w:tcBorders>
              <w:top w:val="nil"/>
              <w:left w:val="nil"/>
              <w:bottom w:val="single" w:sz="4" w:space="0" w:color="auto"/>
              <w:right w:val="single" w:sz="4" w:space="0" w:color="auto"/>
            </w:tcBorders>
            <w:vAlign w:val="center"/>
            <w:hideMark/>
          </w:tcPr>
          <w:p w14:paraId="57C2709F" w14:textId="69CB9471" w:rsidR="00BF7B82" w:rsidRPr="008E2429" w:rsidRDefault="00F81361">
            <w:pPr>
              <w:tabs>
                <w:tab w:val="clear" w:pos="1134"/>
                <w:tab w:val="clear" w:pos="1871"/>
                <w:tab w:val="clear" w:pos="2268"/>
              </w:tabs>
              <w:overflowPunct/>
              <w:autoSpaceDE/>
              <w:autoSpaceDN/>
              <w:adjustRightInd/>
              <w:spacing w:before="0"/>
              <w:jc w:val="center"/>
              <w:textAlignment w:val="auto"/>
              <w:rPr>
                <w:ins w:id="632" w:author="USA" w:date="2025-08-04T09:22:00Z" w16du:dateUtc="2025-08-04T13:22:00Z"/>
                <w:rFonts w:ascii="Arial" w:eastAsia="Times New Roman" w:hAnsi="Arial" w:cs="Arial"/>
                <w:sz w:val="20"/>
                <w:lang w:val="en-US"/>
              </w:rPr>
              <w:pPrChange w:id="633" w:author="USA" w:date="2025-08-04T09:23:00Z" w16du:dateUtc="2025-08-04T13:23:00Z">
                <w:pPr>
                  <w:tabs>
                    <w:tab w:val="clear" w:pos="1134"/>
                    <w:tab w:val="clear" w:pos="1871"/>
                    <w:tab w:val="clear" w:pos="2268"/>
                  </w:tabs>
                  <w:overflowPunct/>
                  <w:autoSpaceDE/>
                  <w:autoSpaceDN/>
                  <w:adjustRightInd/>
                  <w:spacing w:before="0"/>
                  <w:textAlignment w:val="auto"/>
                </w:pPr>
              </w:pPrChange>
            </w:pPr>
            <m:oMath>
              <m:sSub>
                <m:sSubPr>
                  <m:ctrlPr>
                    <w:ins w:id="634" w:author="USA" w:date="2025-08-04T14:35:00Z" w16du:dateUtc="2025-08-04T18:35:00Z">
                      <w:rPr>
                        <w:rFonts w:ascii="Cambria Math" w:hAnsi="Cambria Math"/>
                        <w:i/>
                      </w:rPr>
                    </w:ins>
                  </m:ctrlPr>
                </m:sSubPr>
                <m:e>
                  <m:r>
                    <w:ins w:id="635" w:author="USA" w:date="2025-08-04T14:35:00Z" w16du:dateUtc="2025-08-04T18:35:00Z">
                      <w:rPr>
                        <w:rFonts w:ascii="Cambria Math" w:hAnsi="Cambria Math"/>
                      </w:rPr>
                      <m:t>µ</m:t>
                    </w:ins>
                  </m:r>
                </m:e>
                <m:sub>
                  <m:r>
                    <w:ins w:id="636" w:author="USA" w:date="2025-08-04T14:35:00Z" w16du:dateUtc="2025-08-04T18:35:00Z">
                      <w:rPr>
                        <w:rFonts w:ascii="Cambria Math" w:hAnsi="Cambria Math"/>
                      </w:rPr>
                      <m:t>3</m:t>
                    </w:ins>
                  </m:r>
                </m:sub>
              </m:sSub>
            </m:oMath>
            <w:ins w:id="637" w:author="USA" w:date="2025-08-04T09:22:00Z" w16du:dateUtc="2025-08-04T13:22:00Z">
              <w:r w:rsidR="00BF7B82" w:rsidRPr="008E2429">
                <w:rPr>
                  <w:rFonts w:ascii="Arial" w:eastAsia="Times New Roman" w:hAnsi="Arial" w:cs="Arial"/>
                  <w:sz w:val="20"/>
                  <w:lang w:val="en-US"/>
                </w:rPr>
                <w:t>, one side</w:t>
              </w:r>
            </w:ins>
            <w:ins w:id="638" w:author="USA" w:date="2025-08-07T08:41:00Z" w16du:dateUtc="2025-08-07T12:41:00Z">
              <w:r w:rsidR="00CC1BD1">
                <w:rPr>
                  <w:rFonts w:ascii="Arial" w:eastAsia="Times New Roman" w:hAnsi="Arial" w:cs="Arial"/>
                  <w:sz w:val="20"/>
                  <w:lang w:val="en-US"/>
                </w:rPr>
                <w:t>=</w:t>
              </w:r>
            </w:ins>
            <w:ins w:id="639" w:author="USA" w:date="2025-08-04T09:22:00Z" w16du:dateUtc="2025-08-04T13:22:00Z">
              <w:r w:rsidR="00BF7B82" w:rsidRPr="008E2429">
                <w:rPr>
                  <w:rFonts w:ascii="Arial" w:eastAsia="Times New Roman" w:hAnsi="Arial" w:cs="Arial"/>
                  <w:sz w:val="20"/>
                  <w:lang w:val="en-US"/>
                </w:rPr>
                <w:t xml:space="preserve"> </w:t>
              </w:r>
            </w:ins>
            <m:oMath>
              <m:sSub>
                <m:sSubPr>
                  <m:ctrlPr>
                    <w:ins w:id="640" w:author="USA" w:date="2025-08-07T08:41:00Z" w16du:dateUtc="2025-08-07T12:41:00Z">
                      <w:rPr>
                        <w:rFonts w:ascii="Cambria Math" w:hAnsi="Cambria Math"/>
                        <w:i/>
                      </w:rPr>
                    </w:ins>
                  </m:ctrlPr>
                </m:sSubPr>
                <m:e>
                  <m:r>
                    <w:ins w:id="641" w:author="USA" w:date="2025-08-07T08:41:00Z" w16du:dateUtc="2025-08-07T12:41:00Z">
                      <w:rPr>
                        <w:rFonts w:ascii="Cambria Math" w:hAnsi="Cambria Math"/>
                      </w:rPr>
                      <m:t>θ</m:t>
                    </w:ins>
                  </m:r>
                </m:e>
                <m:sub>
                  <m:r>
                    <w:ins w:id="642" w:author="USA" w:date="2025-08-07T08:41:00Z" w16du:dateUtc="2025-08-07T12:41:00Z">
                      <w:rPr>
                        <w:rFonts w:ascii="Cambria Math" w:hAnsi="Cambria Math"/>
                      </w:rPr>
                      <m:t>3</m:t>
                    </w:ins>
                  </m:r>
                  <m:r>
                    <w:ins w:id="643" w:author="USA" w:date="2025-08-07T08:41:00Z" w16du:dateUtc="2025-08-07T12:41:00Z">
                      <w:rPr>
                        <w:rFonts w:ascii="Cambria Math" w:hAnsi="Cambria Math"/>
                      </w:rPr>
                      <m:t>dB</m:t>
                    </w:ins>
                  </m:r>
                </m:sub>
              </m:sSub>
              <m:r>
                <w:ins w:id="644" w:author="USA" w:date="2025-08-07T08:41:00Z" w16du:dateUtc="2025-08-07T12:41:00Z">
                  <w:rPr>
                    <w:rFonts w:ascii="Cambria Math" w:hAnsi="Cambria Math"/>
                  </w:rPr>
                  <m:t>/2</m:t>
                </w:ins>
              </m:r>
            </m:oMath>
            <w:ins w:id="645" w:author="USA" w:date="2025-08-04T09:22:00Z" w16du:dateUtc="2025-08-04T13:22:00Z">
              <w:r w:rsidR="00BF7B82" w:rsidRPr="008E2429">
                <w:rPr>
                  <w:rFonts w:ascii="Arial" w:eastAsia="Times New Roman" w:hAnsi="Arial" w:cs="Arial"/>
                  <w:sz w:val="20"/>
                  <w:lang w:val="en-US"/>
                </w:rPr>
                <w:t>*(L/λ (rad)</w:t>
              </w:r>
            </w:ins>
          </w:p>
        </w:tc>
        <w:tc>
          <w:tcPr>
            <w:tcW w:w="0" w:type="auto"/>
            <w:tcBorders>
              <w:top w:val="nil"/>
              <w:left w:val="nil"/>
              <w:bottom w:val="single" w:sz="4" w:space="0" w:color="auto"/>
              <w:right w:val="single" w:sz="4" w:space="0" w:color="auto"/>
            </w:tcBorders>
            <w:vAlign w:val="center"/>
            <w:hideMark/>
          </w:tcPr>
          <w:p w14:paraId="59676EFC" w14:textId="49BF0B74" w:rsidR="00BF7B82" w:rsidRPr="008E2429" w:rsidRDefault="008E2429">
            <w:pPr>
              <w:tabs>
                <w:tab w:val="clear" w:pos="1134"/>
                <w:tab w:val="clear" w:pos="1871"/>
                <w:tab w:val="clear" w:pos="2268"/>
              </w:tabs>
              <w:overflowPunct/>
              <w:autoSpaceDE/>
              <w:autoSpaceDN/>
              <w:adjustRightInd/>
              <w:spacing w:before="0"/>
              <w:jc w:val="center"/>
              <w:textAlignment w:val="auto"/>
              <w:rPr>
                <w:ins w:id="646" w:author="USA" w:date="2025-08-04T09:22:00Z" w16du:dateUtc="2025-08-04T13:22:00Z"/>
                <w:rFonts w:ascii="Arial" w:eastAsia="Times New Roman" w:hAnsi="Arial" w:cs="Arial"/>
                <w:sz w:val="20"/>
                <w:lang w:val="en-US"/>
              </w:rPr>
              <w:pPrChange w:id="647"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48" w:author="USA" w:date="2025-08-04T14:34:00Z" w16du:dateUtc="2025-08-04T18:34:00Z">
              <w:r w:rsidRPr="008E2429">
                <w:t>η</w:t>
              </w:r>
              <w:r w:rsidRPr="008E2429">
                <w:rPr>
                  <w:rFonts w:ascii="Arial" w:eastAsia="Times New Roman" w:hAnsi="Arial" w:cs="Arial"/>
                  <w:sz w:val="20"/>
                  <w:lang w:val="en-US"/>
                  <w:rPrChange w:id="649" w:author="USA" w:date="2025-08-04T14:36:00Z" w16du:dateUtc="2025-08-04T18:36:00Z">
                    <w:rPr>
                      <w:rFonts w:ascii="Arial" w:eastAsia="Times New Roman" w:hAnsi="Arial" w:cs="Arial"/>
                      <w:b/>
                      <w:bCs/>
                      <w:sz w:val="20"/>
                      <w:lang w:val="en-US"/>
                    </w:rPr>
                  </w:rPrChange>
                </w:rPr>
                <w:t xml:space="preserve">, </w:t>
              </w:r>
            </w:ins>
            <w:ins w:id="650" w:author="USA" w:date="2025-08-04T09:22:00Z" w16du:dateUtc="2025-08-04T13:22:00Z">
              <w:r w:rsidR="00BF7B82" w:rsidRPr="008E2429">
                <w:rPr>
                  <w:rFonts w:ascii="Arial" w:eastAsia="Times New Roman" w:hAnsi="Arial" w:cs="Arial"/>
                  <w:sz w:val="20"/>
                  <w:lang w:val="en-US"/>
                </w:rPr>
                <w:t>Antenna Efficiency</w:t>
              </w:r>
            </w:ins>
          </w:p>
        </w:tc>
        <w:tc>
          <w:tcPr>
            <w:tcW w:w="0" w:type="auto"/>
            <w:tcBorders>
              <w:top w:val="nil"/>
              <w:left w:val="nil"/>
              <w:bottom w:val="single" w:sz="4" w:space="0" w:color="auto"/>
              <w:right w:val="single" w:sz="4" w:space="0" w:color="auto"/>
            </w:tcBorders>
            <w:vAlign w:val="center"/>
            <w:hideMark/>
          </w:tcPr>
          <w:p w14:paraId="7019909C" w14:textId="71EFA1C1" w:rsidR="00BF7B82" w:rsidRPr="008E2429" w:rsidRDefault="008E2429">
            <w:pPr>
              <w:tabs>
                <w:tab w:val="clear" w:pos="1134"/>
                <w:tab w:val="clear" w:pos="1871"/>
                <w:tab w:val="clear" w:pos="2268"/>
              </w:tabs>
              <w:overflowPunct/>
              <w:autoSpaceDE/>
              <w:autoSpaceDN/>
              <w:adjustRightInd/>
              <w:spacing w:before="0"/>
              <w:jc w:val="center"/>
              <w:textAlignment w:val="auto"/>
              <w:rPr>
                <w:ins w:id="651" w:author="USA" w:date="2025-08-04T09:22:00Z" w16du:dateUtc="2025-08-04T13:22:00Z"/>
                <w:rFonts w:ascii="Arial" w:eastAsia="Times New Roman" w:hAnsi="Arial" w:cs="Arial"/>
                <w:sz w:val="20"/>
                <w:lang w:val="en-US"/>
              </w:rPr>
              <w:pPrChange w:id="652" w:author="USA" w:date="2025-08-04T09:23:00Z" w16du:dateUtc="2025-08-04T13:23:00Z">
                <w:pPr>
                  <w:tabs>
                    <w:tab w:val="clear" w:pos="1134"/>
                    <w:tab w:val="clear" w:pos="1871"/>
                    <w:tab w:val="clear" w:pos="2268"/>
                  </w:tabs>
                  <w:overflowPunct/>
                  <w:autoSpaceDE/>
                  <w:autoSpaceDN/>
                  <w:adjustRightInd/>
                  <w:spacing w:before="0"/>
                  <w:textAlignment w:val="auto"/>
                </w:pPr>
              </w:pPrChange>
            </w:pPr>
            <w:ins w:id="653" w:author="USA" w:date="2025-08-04T14:36:00Z" w16du:dateUtc="2025-08-04T18:36:00Z">
              <w:r w:rsidRPr="008E2429">
                <w:t>η</w:t>
              </w:r>
            </w:ins>
            <w:ins w:id="654" w:author="USA" w:date="2025-08-04T09:22:00Z" w16du:dateUtc="2025-08-04T13:22:00Z">
              <w:r w:rsidR="00BF7B82" w:rsidRPr="008E2429">
                <w:rPr>
                  <w:rFonts w:ascii="Arial" w:eastAsia="Times New Roman" w:hAnsi="Arial" w:cs="Arial"/>
                  <w:sz w:val="20"/>
                  <w:lang w:val="en-US"/>
                </w:rPr>
                <w:t xml:space="preserve"> * </w:t>
              </w:r>
            </w:ins>
            <m:oMath>
              <m:sSub>
                <m:sSubPr>
                  <m:ctrlPr>
                    <w:ins w:id="655" w:author="USA" w:date="2025-08-04T14:36:00Z" w16du:dateUtc="2025-08-04T18:36:00Z">
                      <w:rPr>
                        <w:rFonts w:ascii="Cambria Math" w:hAnsi="Cambria Math"/>
                        <w:i/>
                      </w:rPr>
                    </w:ins>
                  </m:ctrlPr>
                </m:sSubPr>
                <m:e>
                  <m:r>
                    <w:ins w:id="656" w:author="USA" w:date="2025-08-04T14:36:00Z" w16du:dateUtc="2025-08-04T18:36:00Z">
                      <w:rPr>
                        <w:rFonts w:ascii="Cambria Math" w:hAnsi="Cambria Math"/>
                      </w:rPr>
                      <m:t>µ</m:t>
                    </w:ins>
                  </m:r>
                </m:e>
                <m:sub>
                  <m:r>
                    <w:ins w:id="657" w:author="USA" w:date="2025-08-04T14:36:00Z" w16du:dateUtc="2025-08-04T18:36:00Z">
                      <w:rPr>
                        <w:rFonts w:ascii="Cambria Math" w:hAnsi="Cambria Math"/>
                      </w:rPr>
                      <m:t>3</m:t>
                    </w:ins>
                  </m:r>
                </m:sub>
              </m:sSub>
            </m:oMath>
            <w:ins w:id="658" w:author="USA" w:date="2025-08-04T09:22:00Z" w16du:dateUtc="2025-08-04T13:22:00Z">
              <w:r w:rsidR="00BF7B82" w:rsidRPr="008E2429">
                <w:rPr>
                  <w:rFonts w:ascii="Arial" w:eastAsia="Times New Roman" w:hAnsi="Arial" w:cs="Arial"/>
                  <w:sz w:val="20"/>
                  <w:lang w:val="en-US"/>
                </w:rPr>
                <w:t xml:space="preserve"> (rad)</w:t>
              </w:r>
            </w:ins>
          </w:p>
        </w:tc>
        <w:tc>
          <w:tcPr>
            <w:tcW w:w="0" w:type="auto"/>
            <w:tcBorders>
              <w:top w:val="nil"/>
              <w:left w:val="nil"/>
              <w:bottom w:val="single" w:sz="4" w:space="0" w:color="auto"/>
              <w:right w:val="single" w:sz="4" w:space="0" w:color="auto"/>
            </w:tcBorders>
            <w:vAlign w:val="center"/>
            <w:hideMark/>
          </w:tcPr>
          <w:p w14:paraId="1FCDB36D" w14:textId="65545492" w:rsidR="00BF7B82" w:rsidRPr="008E2429" w:rsidRDefault="00F81361">
            <w:pPr>
              <w:tabs>
                <w:tab w:val="clear" w:pos="1134"/>
                <w:tab w:val="clear" w:pos="1871"/>
                <w:tab w:val="clear" w:pos="2268"/>
              </w:tabs>
              <w:overflowPunct/>
              <w:autoSpaceDE/>
              <w:autoSpaceDN/>
              <w:adjustRightInd/>
              <w:spacing w:before="0"/>
              <w:jc w:val="center"/>
              <w:textAlignment w:val="auto"/>
              <w:rPr>
                <w:ins w:id="659" w:author="USA" w:date="2025-08-04T09:22:00Z" w16du:dateUtc="2025-08-04T13:22:00Z"/>
                <w:rFonts w:ascii="Arial" w:eastAsia="Times New Roman" w:hAnsi="Arial" w:cs="Arial"/>
                <w:sz w:val="20"/>
                <w:lang w:val="en-US"/>
              </w:rPr>
              <w:pPrChange w:id="660" w:author="USA" w:date="2025-08-04T09:23:00Z" w16du:dateUtc="2025-08-04T13:23:00Z">
                <w:pPr>
                  <w:tabs>
                    <w:tab w:val="clear" w:pos="1134"/>
                    <w:tab w:val="clear" w:pos="1871"/>
                    <w:tab w:val="clear" w:pos="2268"/>
                  </w:tabs>
                  <w:overflowPunct/>
                  <w:autoSpaceDE/>
                  <w:autoSpaceDN/>
                  <w:adjustRightInd/>
                  <w:spacing w:before="0"/>
                  <w:textAlignment w:val="auto"/>
                </w:pPr>
              </w:pPrChange>
            </w:pPr>
            <m:oMath>
              <m:sSub>
                <m:sSubPr>
                  <m:ctrlPr>
                    <w:ins w:id="661" w:author="USA" w:date="2025-08-04T14:33:00Z" w16du:dateUtc="2025-08-04T18:33:00Z">
                      <w:rPr>
                        <w:rFonts w:ascii="Cambria Math" w:hAnsi="Cambria Math"/>
                        <w:i/>
                      </w:rPr>
                    </w:ins>
                  </m:ctrlPr>
                </m:sSubPr>
                <m:e>
                  <m:r>
                    <w:ins w:id="662" w:author="USA" w:date="2025-08-04T14:33:00Z" w16du:dateUtc="2025-08-04T18:33:00Z">
                      <w:rPr>
                        <w:rFonts w:ascii="Cambria Math" w:hAnsi="Cambria Math"/>
                      </w:rPr>
                      <m:t>η</m:t>
                    </w:ins>
                  </m:r>
                </m:e>
                <m:sub>
                  <m:r>
                    <w:ins w:id="663" w:author="USA" w:date="2025-08-04T14:33:00Z" w16du:dateUtc="2025-08-04T18:33:00Z">
                      <w:rPr>
                        <w:rFonts w:ascii="Cambria Math" w:hAnsi="Cambria Math"/>
                      </w:rPr>
                      <m:t>b</m:t>
                    </w:ins>
                  </m:r>
                </m:sub>
              </m:sSub>
              <m:r>
                <w:ins w:id="664" w:author="USA" w:date="2025-08-04T14:33:00Z" w16du:dateUtc="2025-08-04T18:33:00Z">
                  <w:rPr>
                    <w:rFonts w:ascii="Cambria Math" w:hAnsi="Cambria Math"/>
                  </w:rPr>
                  <m:t xml:space="preserve"> </m:t>
                </w:ins>
              </m:r>
            </m:oMath>
            <w:ins w:id="665" w:author="USA" w:date="2025-08-04T09:22:00Z" w16du:dateUtc="2025-08-04T13:22:00Z">
              <w:r w:rsidR="00BF7B82" w:rsidRPr="008E2429">
                <w:rPr>
                  <w:rFonts w:ascii="Arial" w:eastAsia="Times New Roman" w:hAnsi="Arial" w:cs="Arial"/>
                  <w:sz w:val="20"/>
                  <w:lang w:val="en-US"/>
                </w:rPr>
                <w:t>Edge Taper (dB)</w:t>
              </w:r>
            </w:ins>
          </w:p>
        </w:tc>
      </w:tr>
      <w:tr w:rsidR="008E2429" w:rsidRPr="00BF7B82" w14:paraId="1E6AE8F3" w14:textId="77777777" w:rsidTr="00BF7B82">
        <w:trPr>
          <w:ins w:id="666"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2666BCE7"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67" w:author="USA" w:date="2025-08-04T09:22:00Z" w16du:dateUtc="2025-08-04T13:22:00Z"/>
                <w:rFonts w:ascii="Arial" w:eastAsia="Times New Roman" w:hAnsi="Arial" w:cs="Arial"/>
                <w:sz w:val="20"/>
                <w:lang w:val="en-US"/>
              </w:rPr>
              <w:pPrChange w:id="668"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69" w:author="USA" w:date="2025-08-04T09:22:00Z" w16du:dateUtc="2025-08-04T13:22:00Z">
              <w:r w:rsidRPr="00BF7B82">
                <w:rPr>
                  <w:rFonts w:ascii="Arial" w:eastAsia="Times New Roman" w:hAnsi="Arial" w:cs="Arial"/>
                  <w:sz w:val="20"/>
                  <w:lang w:val="en-US"/>
                </w:rPr>
                <w:t>13.26</w:t>
              </w:r>
            </w:ins>
          </w:p>
        </w:tc>
        <w:tc>
          <w:tcPr>
            <w:tcW w:w="0" w:type="auto"/>
            <w:tcBorders>
              <w:top w:val="nil"/>
              <w:left w:val="nil"/>
              <w:bottom w:val="single" w:sz="4" w:space="0" w:color="auto"/>
              <w:right w:val="single" w:sz="4" w:space="0" w:color="auto"/>
            </w:tcBorders>
            <w:noWrap/>
            <w:vAlign w:val="center"/>
            <w:hideMark/>
          </w:tcPr>
          <w:p w14:paraId="4E69C0C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0" w:author="USA" w:date="2025-08-04T09:22:00Z" w16du:dateUtc="2025-08-04T13:22:00Z"/>
                <w:rFonts w:ascii="Arial" w:eastAsia="Times New Roman" w:hAnsi="Arial" w:cs="Arial"/>
                <w:sz w:val="20"/>
                <w:lang w:val="en-US"/>
              </w:rPr>
            </w:pPr>
            <w:ins w:id="671" w:author="USA" w:date="2025-08-04T09:22:00Z" w16du:dateUtc="2025-08-04T13:22:00Z">
              <w:r w:rsidRPr="00BF7B82">
                <w:rPr>
                  <w:rFonts w:ascii="Arial" w:eastAsia="Times New Roman" w:hAnsi="Arial" w:cs="Arial"/>
                  <w:sz w:val="20"/>
                  <w:lang w:val="en-US"/>
                </w:rPr>
                <w:t>0</w:t>
              </w:r>
            </w:ins>
          </w:p>
        </w:tc>
        <w:tc>
          <w:tcPr>
            <w:tcW w:w="0" w:type="auto"/>
            <w:tcBorders>
              <w:top w:val="nil"/>
              <w:left w:val="nil"/>
              <w:bottom w:val="single" w:sz="4" w:space="0" w:color="auto"/>
              <w:right w:val="single" w:sz="4" w:space="0" w:color="auto"/>
            </w:tcBorders>
            <w:noWrap/>
            <w:vAlign w:val="center"/>
            <w:hideMark/>
          </w:tcPr>
          <w:p w14:paraId="4A14C05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2" w:author="USA" w:date="2025-08-04T09:22:00Z" w16du:dateUtc="2025-08-04T13:22:00Z"/>
                <w:rFonts w:ascii="Arial" w:eastAsia="Times New Roman" w:hAnsi="Arial" w:cs="Arial"/>
                <w:sz w:val="20"/>
                <w:lang w:val="en-US"/>
              </w:rPr>
            </w:pPr>
            <w:ins w:id="673" w:author="USA" w:date="2025-08-04T09:22:00Z" w16du:dateUtc="2025-08-04T13:22:00Z">
              <w:r w:rsidRPr="00BF7B82">
                <w:rPr>
                  <w:rFonts w:ascii="Arial" w:eastAsia="Times New Roman" w:hAnsi="Arial" w:cs="Arial"/>
                  <w:sz w:val="20"/>
                  <w:lang w:val="en-US"/>
                </w:rPr>
                <w:t>0.4429</w:t>
              </w:r>
            </w:ins>
          </w:p>
        </w:tc>
        <w:tc>
          <w:tcPr>
            <w:tcW w:w="0" w:type="auto"/>
            <w:tcBorders>
              <w:top w:val="nil"/>
              <w:left w:val="nil"/>
              <w:bottom w:val="single" w:sz="4" w:space="0" w:color="auto"/>
              <w:right w:val="single" w:sz="4" w:space="0" w:color="auto"/>
            </w:tcBorders>
            <w:noWrap/>
            <w:vAlign w:val="center"/>
            <w:hideMark/>
          </w:tcPr>
          <w:p w14:paraId="1922EE9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4" w:author="USA" w:date="2025-08-04T09:22:00Z" w16du:dateUtc="2025-08-04T13:22:00Z"/>
                <w:rFonts w:ascii="Arial" w:eastAsia="Times New Roman" w:hAnsi="Arial" w:cs="Arial"/>
                <w:sz w:val="20"/>
                <w:lang w:val="en-US"/>
              </w:rPr>
            </w:pPr>
            <w:ins w:id="675" w:author="USA" w:date="2025-08-04T09:22:00Z" w16du:dateUtc="2025-08-04T13:22:00Z">
              <w:r w:rsidRPr="00BF7B82">
                <w:rPr>
                  <w:rFonts w:ascii="Arial" w:eastAsia="Times New Roman" w:hAnsi="Arial" w:cs="Arial"/>
                  <w:sz w:val="20"/>
                  <w:lang w:val="en-US"/>
                </w:rPr>
                <w:t>1.000</w:t>
              </w:r>
            </w:ins>
          </w:p>
        </w:tc>
        <w:tc>
          <w:tcPr>
            <w:tcW w:w="0" w:type="auto"/>
            <w:tcBorders>
              <w:top w:val="nil"/>
              <w:left w:val="nil"/>
              <w:bottom w:val="single" w:sz="4" w:space="0" w:color="auto"/>
              <w:right w:val="single" w:sz="4" w:space="0" w:color="auto"/>
            </w:tcBorders>
            <w:noWrap/>
            <w:vAlign w:val="center"/>
            <w:hideMark/>
          </w:tcPr>
          <w:p w14:paraId="6C271647"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6" w:author="USA" w:date="2025-08-04T09:22:00Z" w16du:dateUtc="2025-08-04T13:22:00Z"/>
                <w:rFonts w:ascii="Arial" w:eastAsia="Times New Roman" w:hAnsi="Arial" w:cs="Arial"/>
                <w:sz w:val="20"/>
                <w:lang w:val="en-US"/>
              </w:rPr>
            </w:pPr>
            <w:ins w:id="677" w:author="USA" w:date="2025-08-04T09:22:00Z" w16du:dateUtc="2025-08-04T13:22:00Z">
              <w:r w:rsidRPr="00BF7B82">
                <w:rPr>
                  <w:rFonts w:ascii="Arial" w:eastAsia="Times New Roman" w:hAnsi="Arial" w:cs="Arial"/>
                  <w:sz w:val="20"/>
                  <w:lang w:val="en-US"/>
                </w:rPr>
                <w:t>0.443</w:t>
              </w:r>
            </w:ins>
          </w:p>
        </w:tc>
        <w:tc>
          <w:tcPr>
            <w:tcW w:w="0" w:type="auto"/>
            <w:tcBorders>
              <w:top w:val="nil"/>
              <w:left w:val="nil"/>
              <w:bottom w:val="single" w:sz="4" w:space="0" w:color="auto"/>
              <w:right w:val="single" w:sz="4" w:space="0" w:color="auto"/>
            </w:tcBorders>
            <w:noWrap/>
            <w:vAlign w:val="center"/>
            <w:hideMark/>
          </w:tcPr>
          <w:p w14:paraId="328E875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78" w:author="USA" w:date="2025-08-04T09:22:00Z" w16du:dateUtc="2025-08-04T13:22:00Z"/>
                <w:rFonts w:ascii="Arial" w:eastAsia="Times New Roman" w:hAnsi="Arial" w:cs="Arial"/>
                <w:sz w:val="20"/>
                <w:lang w:val="en-US"/>
              </w:rPr>
            </w:pPr>
            <w:ins w:id="679" w:author="USA" w:date="2025-08-04T09:22:00Z" w16du:dateUtc="2025-08-04T13:22:00Z">
              <w:r w:rsidRPr="00BF7B82">
                <w:rPr>
                  <w:rFonts w:ascii="Arial" w:eastAsia="Times New Roman" w:hAnsi="Arial" w:cs="Arial"/>
                  <w:sz w:val="20"/>
                  <w:lang w:val="en-US"/>
                </w:rPr>
                <w:t>0.0</w:t>
              </w:r>
            </w:ins>
          </w:p>
        </w:tc>
      </w:tr>
      <w:tr w:rsidR="008E2429" w:rsidRPr="00BF7B82" w14:paraId="16F1472B" w14:textId="77777777" w:rsidTr="00BF7B82">
        <w:trPr>
          <w:ins w:id="680"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3C39FE2"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81" w:author="USA" w:date="2025-08-04T09:22:00Z" w16du:dateUtc="2025-08-04T13:22:00Z"/>
                <w:rFonts w:ascii="Arial" w:eastAsia="Times New Roman" w:hAnsi="Arial" w:cs="Arial"/>
                <w:sz w:val="20"/>
                <w:lang w:val="en-US"/>
              </w:rPr>
              <w:pPrChange w:id="682"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83" w:author="USA" w:date="2025-08-04T09:22:00Z" w16du:dateUtc="2025-08-04T13:22:00Z">
              <w:r w:rsidRPr="00BF7B82">
                <w:rPr>
                  <w:rFonts w:ascii="Arial" w:eastAsia="Times New Roman" w:hAnsi="Arial" w:cs="Arial"/>
                  <w:sz w:val="20"/>
                  <w:lang w:val="en-US"/>
                </w:rPr>
                <w:t>15</w:t>
              </w:r>
            </w:ins>
          </w:p>
        </w:tc>
        <w:tc>
          <w:tcPr>
            <w:tcW w:w="0" w:type="auto"/>
            <w:tcBorders>
              <w:top w:val="nil"/>
              <w:left w:val="nil"/>
              <w:bottom w:val="single" w:sz="4" w:space="0" w:color="auto"/>
              <w:right w:val="single" w:sz="4" w:space="0" w:color="auto"/>
            </w:tcBorders>
            <w:noWrap/>
            <w:vAlign w:val="center"/>
            <w:hideMark/>
          </w:tcPr>
          <w:p w14:paraId="12D97F4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4" w:author="USA" w:date="2025-08-04T09:22:00Z" w16du:dateUtc="2025-08-04T13:22:00Z"/>
                <w:rFonts w:ascii="Arial" w:eastAsia="Times New Roman" w:hAnsi="Arial" w:cs="Arial"/>
                <w:sz w:val="20"/>
                <w:lang w:val="en-US"/>
              </w:rPr>
            </w:pPr>
            <w:ins w:id="685" w:author="USA" w:date="2025-08-04T09:22:00Z" w16du:dateUtc="2025-08-04T13:22:00Z">
              <w:r w:rsidRPr="00BF7B82">
                <w:rPr>
                  <w:rFonts w:ascii="Arial" w:eastAsia="Times New Roman" w:hAnsi="Arial" w:cs="Arial"/>
                  <w:sz w:val="20"/>
                  <w:lang w:val="en-US"/>
                </w:rPr>
                <w:t>0.3588</w:t>
              </w:r>
            </w:ins>
          </w:p>
        </w:tc>
        <w:tc>
          <w:tcPr>
            <w:tcW w:w="0" w:type="auto"/>
            <w:tcBorders>
              <w:top w:val="nil"/>
              <w:left w:val="nil"/>
              <w:bottom w:val="single" w:sz="4" w:space="0" w:color="auto"/>
              <w:right w:val="single" w:sz="4" w:space="0" w:color="auto"/>
            </w:tcBorders>
            <w:noWrap/>
            <w:vAlign w:val="center"/>
            <w:hideMark/>
          </w:tcPr>
          <w:p w14:paraId="3CF4F9B9"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6" w:author="USA" w:date="2025-08-04T09:22:00Z" w16du:dateUtc="2025-08-04T13:22:00Z"/>
                <w:rFonts w:ascii="Arial" w:eastAsia="Times New Roman" w:hAnsi="Arial" w:cs="Arial"/>
                <w:sz w:val="20"/>
                <w:lang w:val="en-US"/>
              </w:rPr>
            </w:pPr>
            <w:ins w:id="687" w:author="USA" w:date="2025-08-04T09:22:00Z" w16du:dateUtc="2025-08-04T13:22:00Z">
              <w:r w:rsidRPr="00BF7B82">
                <w:rPr>
                  <w:rFonts w:ascii="Arial" w:eastAsia="Times New Roman" w:hAnsi="Arial" w:cs="Arial"/>
                  <w:sz w:val="20"/>
                  <w:lang w:val="en-US"/>
                </w:rPr>
                <w:t>0.4615</w:t>
              </w:r>
            </w:ins>
          </w:p>
        </w:tc>
        <w:tc>
          <w:tcPr>
            <w:tcW w:w="0" w:type="auto"/>
            <w:tcBorders>
              <w:top w:val="nil"/>
              <w:left w:val="nil"/>
              <w:bottom w:val="single" w:sz="4" w:space="0" w:color="auto"/>
              <w:right w:val="single" w:sz="4" w:space="0" w:color="auto"/>
            </w:tcBorders>
            <w:noWrap/>
            <w:vAlign w:val="center"/>
            <w:hideMark/>
          </w:tcPr>
          <w:p w14:paraId="1D1CFEC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88" w:author="USA" w:date="2025-08-04T09:22:00Z" w16du:dateUtc="2025-08-04T13:22:00Z"/>
                <w:rFonts w:ascii="Arial" w:eastAsia="Times New Roman" w:hAnsi="Arial" w:cs="Arial"/>
                <w:sz w:val="20"/>
                <w:lang w:val="en-US"/>
              </w:rPr>
            </w:pPr>
            <w:ins w:id="689" w:author="USA" w:date="2025-08-04T09:22:00Z" w16du:dateUtc="2025-08-04T13:22:00Z">
              <w:r w:rsidRPr="00BF7B82">
                <w:rPr>
                  <w:rFonts w:ascii="Arial" w:eastAsia="Times New Roman" w:hAnsi="Arial" w:cs="Arial"/>
                  <w:sz w:val="20"/>
                  <w:lang w:val="en-US"/>
                </w:rPr>
                <w:t>0.993</w:t>
              </w:r>
            </w:ins>
          </w:p>
        </w:tc>
        <w:tc>
          <w:tcPr>
            <w:tcW w:w="0" w:type="auto"/>
            <w:tcBorders>
              <w:top w:val="nil"/>
              <w:left w:val="nil"/>
              <w:bottom w:val="single" w:sz="4" w:space="0" w:color="auto"/>
              <w:right w:val="single" w:sz="4" w:space="0" w:color="auto"/>
            </w:tcBorders>
            <w:noWrap/>
            <w:vAlign w:val="center"/>
            <w:hideMark/>
          </w:tcPr>
          <w:p w14:paraId="7C661610"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90" w:author="USA" w:date="2025-08-04T09:22:00Z" w16du:dateUtc="2025-08-04T13:22:00Z"/>
                <w:rFonts w:ascii="Arial" w:eastAsia="Times New Roman" w:hAnsi="Arial" w:cs="Arial"/>
                <w:sz w:val="20"/>
                <w:lang w:val="en-US"/>
              </w:rPr>
            </w:pPr>
            <w:ins w:id="691" w:author="USA" w:date="2025-08-04T09:22:00Z" w16du:dateUtc="2025-08-04T13:22:00Z">
              <w:r w:rsidRPr="00BF7B82">
                <w:rPr>
                  <w:rFonts w:ascii="Arial" w:eastAsia="Times New Roman" w:hAnsi="Arial" w:cs="Arial"/>
                  <w:sz w:val="20"/>
                  <w:lang w:val="en-US"/>
                </w:rPr>
                <w:t>0.458</w:t>
              </w:r>
            </w:ins>
          </w:p>
        </w:tc>
        <w:tc>
          <w:tcPr>
            <w:tcW w:w="0" w:type="auto"/>
            <w:tcBorders>
              <w:top w:val="nil"/>
              <w:left w:val="nil"/>
              <w:bottom w:val="single" w:sz="4" w:space="0" w:color="auto"/>
              <w:right w:val="single" w:sz="4" w:space="0" w:color="auto"/>
            </w:tcBorders>
            <w:noWrap/>
            <w:vAlign w:val="center"/>
            <w:hideMark/>
          </w:tcPr>
          <w:p w14:paraId="73696FD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92" w:author="USA" w:date="2025-08-04T09:22:00Z" w16du:dateUtc="2025-08-04T13:22:00Z"/>
                <w:rFonts w:ascii="Arial" w:eastAsia="Times New Roman" w:hAnsi="Arial" w:cs="Arial"/>
                <w:sz w:val="20"/>
                <w:lang w:val="en-US"/>
              </w:rPr>
            </w:pPr>
            <w:ins w:id="693" w:author="USA" w:date="2025-08-04T09:22:00Z" w16du:dateUtc="2025-08-04T13:22:00Z">
              <w:r w:rsidRPr="00BF7B82">
                <w:rPr>
                  <w:rFonts w:ascii="Arial" w:eastAsia="Times New Roman" w:hAnsi="Arial" w:cs="Arial"/>
                  <w:sz w:val="20"/>
                  <w:lang w:val="en-US"/>
                </w:rPr>
                <w:t>2.5</w:t>
              </w:r>
            </w:ins>
          </w:p>
        </w:tc>
      </w:tr>
      <w:tr w:rsidR="008E2429" w:rsidRPr="00BF7B82" w14:paraId="16500E7F" w14:textId="77777777" w:rsidTr="00BF7B82">
        <w:trPr>
          <w:ins w:id="694"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04DF42B0"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695" w:author="USA" w:date="2025-08-04T09:22:00Z" w16du:dateUtc="2025-08-04T13:22:00Z"/>
                <w:rFonts w:ascii="Arial" w:eastAsia="Times New Roman" w:hAnsi="Arial" w:cs="Arial"/>
                <w:sz w:val="20"/>
                <w:lang w:val="en-US"/>
              </w:rPr>
              <w:pPrChange w:id="696"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697" w:author="USA" w:date="2025-08-04T09:22:00Z" w16du:dateUtc="2025-08-04T13:22:00Z">
              <w:r w:rsidRPr="00BF7B82">
                <w:rPr>
                  <w:rFonts w:ascii="Arial" w:eastAsia="Times New Roman" w:hAnsi="Arial" w:cs="Arial"/>
                  <w:sz w:val="20"/>
                  <w:lang w:val="en-US"/>
                </w:rPr>
                <w:t>20</w:t>
              </w:r>
            </w:ins>
          </w:p>
        </w:tc>
        <w:tc>
          <w:tcPr>
            <w:tcW w:w="0" w:type="auto"/>
            <w:tcBorders>
              <w:top w:val="nil"/>
              <w:left w:val="nil"/>
              <w:bottom w:val="single" w:sz="4" w:space="0" w:color="auto"/>
              <w:right w:val="single" w:sz="4" w:space="0" w:color="auto"/>
            </w:tcBorders>
            <w:noWrap/>
            <w:vAlign w:val="center"/>
            <w:hideMark/>
          </w:tcPr>
          <w:p w14:paraId="040E197B"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698" w:author="USA" w:date="2025-08-04T09:22:00Z" w16du:dateUtc="2025-08-04T13:22:00Z"/>
                <w:rFonts w:ascii="Arial" w:eastAsia="Times New Roman" w:hAnsi="Arial" w:cs="Arial"/>
                <w:sz w:val="20"/>
                <w:lang w:val="en-US"/>
              </w:rPr>
            </w:pPr>
            <w:ins w:id="699" w:author="USA" w:date="2025-08-04T09:22:00Z" w16du:dateUtc="2025-08-04T13:22:00Z">
              <w:r w:rsidRPr="00BF7B82">
                <w:rPr>
                  <w:rFonts w:ascii="Arial" w:eastAsia="Times New Roman" w:hAnsi="Arial" w:cs="Arial"/>
                  <w:sz w:val="20"/>
                  <w:lang w:val="en-US"/>
                </w:rPr>
                <w:t>0.7341</w:t>
              </w:r>
            </w:ins>
          </w:p>
        </w:tc>
        <w:tc>
          <w:tcPr>
            <w:tcW w:w="0" w:type="auto"/>
            <w:tcBorders>
              <w:top w:val="nil"/>
              <w:left w:val="nil"/>
              <w:bottom w:val="single" w:sz="4" w:space="0" w:color="auto"/>
              <w:right w:val="single" w:sz="4" w:space="0" w:color="auto"/>
            </w:tcBorders>
            <w:noWrap/>
            <w:vAlign w:val="center"/>
            <w:hideMark/>
          </w:tcPr>
          <w:p w14:paraId="2BF4385C"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00" w:author="USA" w:date="2025-08-04T09:22:00Z" w16du:dateUtc="2025-08-04T13:22:00Z"/>
                <w:rFonts w:ascii="Arial" w:eastAsia="Times New Roman" w:hAnsi="Arial" w:cs="Arial"/>
                <w:sz w:val="20"/>
                <w:lang w:val="en-US"/>
              </w:rPr>
            </w:pPr>
            <w:ins w:id="701" w:author="USA" w:date="2025-08-04T09:22:00Z" w16du:dateUtc="2025-08-04T13:22:00Z">
              <w:r w:rsidRPr="00BF7B82">
                <w:rPr>
                  <w:rFonts w:ascii="Arial" w:eastAsia="Times New Roman" w:hAnsi="Arial" w:cs="Arial"/>
                  <w:sz w:val="20"/>
                  <w:lang w:val="en-US"/>
                </w:rPr>
                <w:t>0.5119</w:t>
              </w:r>
            </w:ins>
          </w:p>
        </w:tc>
        <w:tc>
          <w:tcPr>
            <w:tcW w:w="0" w:type="auto"/>
            <w:tcBorders>
              <w:top w:val="nil"/>
              <w:left w:val="nil"/>
              <w:bottom w:val="single" w:sz="4" w:space="0" w:color="auto"/>
              <w:right w:val="single" w:sz="4" w:space="0" w:color="auto"/>
            </w:tcBorders>
            <w:noWrap/>
            <w:vAlign w:val="center"/>
            <w:hideMark/>
          </w:tcPr>
          <w:p w14:paraId="5322EF7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02" w:author="USA" w:date="2025-08-04T09:22:00Z" w16du:dateUtc="2025-08-04T13:22:00Z"/>
                <w:rFonts w:ascii="Arial" w:eastAsia="Times New Roman" w:hAnsi="Arial" w:cs="Arial"/>
                <w:sz w:val="20"/>
                <w:lang w:val="en-US"/>
              </w:rPr>
            </w:pPr>
            <w:ins w:id="703" w:author="USA" w:date="2025-08-04T09:22:00Z" w16du:dateUtc="2025-08-04T13:22:00Z">
              <w:r w:rsidRPr="00BF7B82">
                <w:rPr>
                  <w:rFonts w:ascii="Arial" w:eastAsia="Times New Roman" w:hAnsi="Arial" w:cs="Arial"/>
                  <w:sz w:val="20"/>
                  <w:lang w:val="en-US"/>
                </w:rPr>
                <w:t>0.934</w:t>
              </w:r>
            </w:ins>
          </w:p>
        </w:tc>
        <w:tc>
          <w:tcPr>
            <w:tcW w:w="0" w:type="auto"/>
            <w:tcBorders>
              <w:top w:val="nil"/>
              <w:left w:val="nil"/>
              <w:bottom w:val="single" w:sz="4" w:space="0" w:color="auto"/>
              <w:right w:val="single" w:sz="4" w:space="0" w:color="auto"/>
            </w:tcBorders>
            <w:noWrap/>
            <w:vAlign w:val="center"/>
            <w:hideMark/>
          </w:tcPr>
          <w:p w14:paraId="7E4ABF50"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04" w:author="USA" w:date="2025-08-04T09:22:00Z" w16du:dateUtc="2025-08-04T13:22:00Z"/>
                <w:rFonts w:ascii="Arial" w:eastAsia="Times New Roman" w:hAnsi="Arial" w:cs="Arial"/>
                <w:sz w:val="20"/>
                <w:lang w:val="en-US"/>
              </w:rPr>
            </w:pPr>
            <w:ins w:id="705" w:author="USA" w:date="2025-08-04T09:22:00Z" w16du:dateUtc="2025-08-04T13:22:00Z">
              <w:r w:rsidRPr="00BF7B82">
                <w:rPr>
                  <w:rFonts w:ascii="Arial" w:eastAsia="Times New Roman" w:hAnsi="Arial" w:cs="Arial"/>
                  <w:sz w:val="20"/>
                  <w:lang w:val="en-US"/>
                </w:rPr>
                <w:t>0.478</w:t>
              </w:r>
            </w:ins>
          </w:p>
        </w:tc>
        <w:tc>
          <w:tcPr>
            <w:tcW w:w="0" w:type="auto"/>
            <w:tcBorders>
              <w:top w:val="nil"/>
              <w:left w:val="nil"/>
              <w:bottom w:val="single" w:sz="4" w:space="0" w:color="auto"/>
              <w:right w:val="single" w:sz="4" w:space="0" w:color="auto"/>
            </w:tcBorders>
            <w:noWrap/>
            <w:vAlign w:val="center"/>
            <w:hideMark/>
          </w:tcPr>
          <w:p w14:paraId="149A5AA6"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06" w:author="USA" w:date="2025-08-04T09:22:00Z" w16du:dateUtc="2025-08-04T13:22:00Z"/>
                <w:rFonts w:ascii="Arial" w:eastAsia="Times New Roman" w:hAnsi="Arial" w:cs="Arial"/>
                <w:sz w:val="20"/>
                <w:lang w:val="en-US"/>
              </w:rPr>
            </w:pPr>
            <w:ins w:id="707" w:author="USA" w:date="2025-08-04T09:22:00Z" w16du:dateUtc="2025-08-04T13:22:00Z">
              <w:r w:rsidRPr="00BF7B82">
                <w:rPr>
                  <w:rFonts w:ascii="Arial" w:eastAsia="Times New Roman" w:hAnsi="Arial" w:cs="Arial"/>
                  <w:sz w:val="20"/>
                  <w:lang w:val="en-US"/>
                </w:rPr>
                <w:t>9.2</w:t>
              </w:r>
            </w:ins>
          </w:p>
        </w:tc>
      </w:tr>
      <w:tr w:rsidR="008E2429" w:rsidRPr="00BF7B82" w14:paraId="2997E532" w14:textId="77777777" w:rsidTr="00BF7B82">
        <w:trPr>
          <w:ins w:id="708"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4375077"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709" w:author="USA" w:date="2025-08-04T09:22:00Z" w16du:dateUtc="2025-08-04T13:22:00Z"/>
                <w:rFonts w:ascii="Arial" w:eastAsia="Times New Roman" w:hAnsi="Arial" w:cs="Arial"/>
                <w:sz w:val="20"/>
                <w:lang w:val="en-US"/>
              </w:rPr>
              <w:pPrChange w:id="710"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711" w:author="USA" w:date="2025-08-04T09:22:00Z" w16du:dateUtc="2025-08-04T13:22:00Z">
              <w:r w:rsidRPr="00BF7B82">
                <w:rPr>
                  <w:rFonts w:ascii="Arial" w:eastAsia="Times New Roman" w:hAnsi="Arial" w:cs="Arial"/>
                  <w:sz w:val="20"/>
                  <w:lang w:val="en-US"/>
                </w:rPr>
                <w:t>25</w:t>
              </w:r>
            </w:ins>
          </w:p>
        </w:tc>
        <w:tc>
          <w:tcPr>
            <w:tcW w:w="0" w:type="auto"/>
            <w:tcBorders>
              <w:top w:val="nil"/>
              <w:left w:val="nil"/>
              <w:bottom w:val="single" w:sz="4" w:space="0" w:color="auto"/>
              <w:right w:val="single" w:sz="4" w:space="0" w:color="auto"/>
            </w:tcBorders>
            <w:noWrap/>
            <w:vAlign w:val="center"/>
            <w:hideMark/>
          </w:tcPr>
          <w:p w14:paraId="6916BDB8"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12" w:author="USA" w:date="2025-08-04T09:22:00Z" w16du:dateUtc="2025-08-04T13:22:00Z"/>
                <w:rFonts w:ascii="Arial" w:eastAsia="Times New Roman" w:hAnsi="Arial" w:cs="Arial"/>
                <w:sz w:val="20"/>
                <w:lang w:val="en-US"/>
              </w:rPr>
            </w:pPr>
            <w:ins w:id="713" w:author="USA" w:date="2025-08-04T09:22:00Z" w16du:dateUtc="2025-08-04T13:22:00Z">
              <w:r w:rsidRPr="00BF7B82">
                <w:rPr>
                  <w:rFonts w:ascii="Arial" w:eastAsia="Times New Roman" w:hAnsi="Arial" w:cs="Arial"/>
                  <w:sz w:val="20"/>
                  <w:lang w:val="en-US"/>
                </w:rPr>
                <w:t>1.0206</w:t>
              </w:r>
            </w:ins>
          </w:p>
        </w:tc>
        <w:tc>
          <w:tcPr>
            <w:tcW w:w="0" w:type="auto"/>
            <w:tcBorders>
              <w:top w:val="nil"/>
              <w:left w:val="nil"/>
              <w:bottom w:val="single" w:sz="4" w:space="0" w:color="auto"/>
              <w:right w:val="single" w:sz="4" w:space="0" w:color="auto"/>
            </w:tcBorders>
            <w:noWrap/>
            <w:vAlign w:val="center"/>
            <w:hideMark/>
          </w:tcPr>
          <w:p w14:paraId="28793501"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14" w:author="USA" w:date="2025-08-04T09:22:00Z" w16du:dateUtc="2025-08-04T13:22:00Z"/>
                <w:rFonts w:ascii="Arial" w:eastAsia="Times New Roman" w:hAnsi="Arial" w:cs="Arial"/>
                <w:sz w:val="20"/>
                <w:lang w:val="en-US"/>
              </w:rPr>
            </w:pPr>
            <w:ins w:id="715" w:author="USA" w:date="2025-08-04T09:22:00Z" w16du:dateUtc="2025-08-04T13:22:00Z">
              <w:r w:rsidRPr="00BF7B82">
                <w:rPr>
                  <w:rFonts w:ascii="Arial" w:eastAsia="Times New Roman" w:hAnsi="Arial" w:cs="Arial"/>
                  <w:sz w:val="20"/>
                  <w:lang w:val="en-US"/>
                </w:rPr>
                <w:t>0.5580</w:t>
              </w:r>
            </w:ins>
          </w:p>
        </w:tc>
        <w:tc>
          <w:tcPr>
            <w:tcW w:w="0" w:type="auto"/>
            <w:tcBorders>
              <w:top w:val="nil"/>
              <w:left w:val="nil"/>
              <w:bottom w:val="single" w:sz="4" w:space="0" w:color="auto"/>
              <w:right w:val="single" w:sz="4" w:space="0" w:color="auto"/>
            </w:tcBorders>
            <w:noWrap/>
            <w:vAlign w:val="center"/>
            <w:hideMark/>
          </w:tcPr>
          <w:p w14:paraId="4CF33630"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16" w:author="USA" w:date="2025-08-04T09:22:00Z" w16du:dateUtc="2025-08-04T13:22:00Z"/>
                <w:rFonts w:ascii="Arial" w:eastAsia="Times New Roman" w:hAnsi="Arial" w:cs="Arial"/>
                <w:sz w:val="20"/>
                <w:lang w:val="en-US"/>
              </w:rPr>
            </w:pPr>
            <w:ins w:id="717" w:author="USA" w:date="2025-08-04T09:22:00Z" w16du:dateUtc="2025-08-04T13:22:00Z">
              <w:r w:rsidRPr="00BF7B82">
                <w:rPr>
                  <w:rFonts w:ascii="Arial" w:eastAsia="Times New Roman" w:hAnsi="Arial" w:cs="Arial"/>
                  <w:sz w:val="20"/>
                  <w:lang w:val="en-US"/>
                </w:rPr>
                <w:t>0.863</w:t>
              </w:r>
            </w:ins>
          </w:p>
        </w:tc>
        <w:tc>
          <w:tcPr>
            <w:tcW w:w="0" w:type="auto"/>
            <w:tcBorders>
              <w:top w:val="nil"/>
              <w:left w:val="nil"/>
              <w:bottom w:val="single" w:sz="4" w:space="0" w:color="auto"/>
              <w:right w:val="single" w:sz="4" w:space="0" w:color="auto"/>
            </w:tcBorders>
            <w:noWrap/>
            <w:vAlign w:val="center"/>
            <w:hideMark/>
          </w:tcPr>
          <w:p w14:paraId="2972AC93"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18" w:author="USA" w:date="2025-08-04T09:22:00Z" w16du:dateUtc="2025-08-04T13:22:00Z"/>
                <w:rFonts w:ascii="Arial" w:eastAsia="Times New Roman" w:hAnsi="Arial" w:cs="Arial"/>
                <w:sz w:val="20"/>
                <w:lang w:val="en-US"/>
              </w:rPr>
            </w:pPr>
            <w:ins w:id="719" w:author="USA" w:date="2025-08-04T09:22:00Z" w16du:dateUtc="2025-08-04T13:22:00Z">
              <w:r w:rsidRPr="00BF7B82">
                <w:rPr>
                  <w:rFonts w:ascii="Arial" w:eastAsia="Times New Roman" w:hAnsi="Arial" w:cs="Arial"/>
                  <w:sz w:val="20"/>
                  <w:lang w:val="en-US"/>
                </w:rPr>
                <w:t>0.482</w:t>
              </w:r>
            </w:ins>
          </w:p>
        </w:tc>
        <w:tc>
          <w:tcPr>
            <w:tcW w:w="0" w:type="auto"/>
            <w:tcBorders>
              <w:top w:val="nil"/>
              <w:left w:val="nil"/>
              <w:bottom w:val="single" w:sz="4" w:space="0" w:color="auto"/>
              <w:right w:val="single" w:sz="4" w:space="0" w:color="auto"/>
            </w:tcBorders>
            <w:noWrap/>
            <w:vAlign w:val="center"/>
            <w:hideMark/>
          </w:tcPr>
          <w:p w14:paraId="2F5354C7"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20" w:author="USA" w:date="2025-08-04T09:22:00Z" w16du:dateUtc="2025-08-04T13:22:00Z"/>
                <w:rFonts w:ascii="Arial" w:eastAsia="Times New Roman" w:hAnsi="Arial" w:cs="Arial"/>
                <w:sz w:val="20"/>
                <w:lang w:val="en-US"/>
              </w:rPr>
            </w:pPr>
            <w:ins w:id="721" w:author="USA" w:date="2025-08-04T09:22:00Z" w16du:dateUtc="2025-08-04T13:22:00Z">
              <w:r w:rsidRPr="00BF7B82">
                <w:rPr>
                  <w:rFonts w:ascii="Arial" w:eastAsia="Times New Roman" w:hAnsi="Arial" w:cs="Arial"/>
                  <w:sz w:val="20"/>
                  <w:lang w:val="en-US"/>
                </w:rPr>
                <w:t>15.3</w:t>
              </w:r>
            </w:ins>
          </w:p>
        </w:tc>
      </w:tr>
      <w:tr w:rsidR="008E2429" w:rsidRPr="00BF7B82" w14:paraId="2AE17931" w14:textId="77777777" w:rsidTr="00BF7B82">
        <w:trPr>
          <w:ins w:id="722"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244CCAE9"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723" w:author="USA" w:date="2025-08-04T09:22:00Z" w16du:dateUtc="2025-08-04T13:22:00Z"/>
                <w:rFonts w:ascii="Arial" w:eastAsia="Times New Roman" w:hAnsi="Arial" w:cs="Arial"/>
                <w:sz w:val="20"/>
                <w:lang w:val="en-US"/>
              </w:rPr>
              <w:pPrChange w:id="724"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725" w:author="USA" w:date="2025-08-04T09:22:00Z" w16du:dateUtc="2025-08-04T13:22:00Z">
              <w:r w:rsidRPr="00BF7B82">
                <w:rPr>
                  <w:rFonts w:ascii="Arial" w:eastAsia="Times New Roman" w:hAnsi="Arial" w:cs="Arial"/>
                  <w:sz w:val="20"/>
                  <w:lang w:val="en-US"/>
                </w:rPr>
                <w:t>30</w:t>
              </w:r>
            </w:ins>
          </w:p>
        </w:tc>
        <w:tc>
          <w:tcPr>
            <w:tcW w:w="0" w:type="auto"/>
            <w:tcBorders>
              <w:top w:val="nil"/>
              <w:left w:val="nil"/>
              <w:bottom w:val="single" w:sz="4" w:space="0" w:color="auto"/>
              <w:right w:val="single" w:sz="4" w:space="0" w:color="auto"/>
            </w:tcBorders>
            <w:noWrap/>
            <w:vAlign w:val="center"/>
            <w:hideMark/>
          </w:tcPr>
          <w:p w14:paraId="311116E6"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26" w:author="USA" w:date="2025-08-04T09:22:00Z" w16du:dateUtc="2025-08-04T13:22:00Z"/>
                <w:rFonts w:ascii="Arial" w:eastAsia="Times New Roman" w:hAnsi="Arial" w:cs="Arial"/>
                <w:sz w:val="20"/>
                <w:lang w:val="en-US"/>
              </w:rPr>
            </w:pPr>
            <w:ins w:id="727" w:author="USA" w:date="2025-08-04T09:22:00Z" w16du:dateUtc="2025-08-04T13:22:00Z">
              <w:r w:rsidRPr="00BF7B82">
                <w:rPr>
                  <w:rFonts w:ascii="Arial" w:eastAsia="Times New Roman" w:hAnsi="Arial" w:cs="Arial"/>
                  <w:sz w:val="20"/>
                  <w:lang w:val="en-US"/>
                </w:rPr>
                <w:t>1.2767</w:t>
              </w:r>
            </w:ins>
          </w:p>
        </w:tc>
        <w:tc>
          <w:tcPr>
            <w:tcW w:w="0" w:type="auto"/>
            <w:tcBorders>
              <w:top w:val="nil"/>
              <w:left w:val="nil"/>
              <w:bottom w:val="single" w:sz="4" w:space="0" w:color="auto"/>
              <w:right w:val="single" w:sz="4" w:space="0" w:color="auto"/>
            </w:tcBorders>
            <w:noWrap/>
            <w:vAlign w:val="center"/>
            <w:hideMark/>
          </w:tcPr>
          <w:p w14:paraId="77A84F9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28" w:author="USA" w:date="2025-08-04T09:22:00Z" w16du:dateUtc="2025-08-04T13:22:00Z"/>
                <w:rFonts w:ascii="Arial" w:eastAsia="Times New Roman" w:hAnsi="Arial" w:cs="Arial"/>
                <w:sz w:val="20"/>
                <w:lang w:val="en-US"/>
              </w:rPr>
            </w:pPr>
            <w:ins w:id="729" w:author="USA" w:date="2025-08-04T09:22:00Z" w16du:dateUtc="2025-08-04T13:22:00Z">
              <w:r w:rsidRPr="00BF7B82">
                <w:rPr>
                  <w:rFonts w:ascii="Arial" w:eastAsia="Times New Roman" w:hAnsi="Arial" w:cs="Arial"/>
                  <w:sz w:val="20"/>
                  <w:lang w:val="en-US"/>
                </w:rPr>
                <w:t>0.6002</w:t>
              </w:r>
            </w:ins>
          </w:p>
        </w:tc>
        <w:tc>
          <w:tcPr>
            <w:tcW w:w="0" w:type="auto"/>
            <w:tcBorders>
              <w:top w:val="nil"/>
              <w:left w:val="nil"/>
              <w:bottom w:val="single" w:sz="4" w:space="0" w:color="auto"/>
              <w:right w:val="single" w:sz="4" w:space="0" w:color="auto"/>
            </w:tcBorders>
            <w:noWrap/>
            <w:vAlign w:val="center"/>
            <w:hideMark/>
          </w:tcPr>
          <w:p w14:paraId="0F0346FB"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30" w:author="USA" w:date="2025-08-04T09:22:00Z" w16du:dateUtc="2025-08-04T13:22:00Z"/>
                <w:rFonts w:ascii="Arial" w:eastAsia="Times New Roman" w:hAnsi="Arial" w:cs="Arial"/>
                <w:sz w:val="20"/>
                <w:lang w:val="en-US"/>
              </w:rPr>
            </w:pPr>
            <w:ins w:id="731" w:author="USA" w:date="2025-08-04T09:22:00Z" w16du:dateUtc="2025-08-04T13:22:00Z">
              <w:r w:rsidRPr="00BF7B82">
                <w:rPr>
                  <w:rFonts w:ascii="Arial" w:eastAsia="Times New Roman" w:hAnsi="Arial" w:cs="Arial"/>
                  <w:sz w:val="20"/>
                  <w:lang w:val="en-US"/>
                </w:rPr>
                <w:t>0.801</w:t>
              </w:r>
            </w:ins>
          </w:p>
        </w:tc>
        <w:tc>
          <w:tcPr>
            <w:tcW w:w="0" w:type="auto"/>
            <w:tcBorders>
              <w:top w:val="nil"/>
              <w:left w:val="nil"/>
              <w:bottom w:val="single" w:sz="4" w:space="0" w:color="auto"/>
              <w:right w:val="single" w:sz="4" w:space="0" w:color="auto"/>
            </w:tcBorders>
            <w:noWrap/>
            <w:vAlign w:val="center"/>
            <w:hideMark/>
          </w:tcPr>
          <w:p w14:paraId="0BC6B1E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32" w:author="USA" w:date="2025-08-04T09:22:00Z" w16du:dateUtc="2025-08-04T13:22:00Z"/>
                <w:rFonts w:ascii="Arial" w:eastAsia="Times New Roman" w:hAnsi="Arial" w:cs="Arial"/>
                <w:sz w:val="20"/>
                <w:lang w:val="en-US"/>
              </w:rPr>
            </w:pPr>
            <w:ins w:id="733" w:author="USA" w:date="2025-08-04T09:22:00Z" w16du:dateUtc="2025-08-04T13:22:00Z">
              <w:r w:rsidRPr="00BF7B82">
                <w:rPr>
                  <w:rFonts w:ascii="Arial" w:eastAsia="Times New Roman" w:hAnsi="Arial" w:cs="Arial"/>
                  <w:sz w:val="20"/>
                  <w:lang w:val="en-US"/>
                </w:rPr>
                <w:t>0.481</w:t>
              </w:r>
            </w:ins>
          </w:p>
        </w:tc>
        <w:tc>
          <w:tcPr>
            <w:tcW w:w="0" w:type="auto"/>
            <w:tcBorders>
              <w:top w:val="nil"/>
              <w:left w:val="nil"/>
              <w:bottom w:val="single" w:sz="4" w:space="0" w:color="auto"/>
              <w:right w:val="single" w:sz="4" w:space="0" w:color="auto"/>
            </w:tcBorders>
            <w:noWrap/>
            <w:vAlign w:val="center"/>
            <w:hideMark/>
          </w:tcPr>
          <w:p w14:paraId="60A4810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34" w:author="USA" w:date="2025-08-04T09:22:00Z" w16du:dateUtc="2025-08-04T13:22:00Z"/>
                <w:rFonts w:ascii="Arial" w:eastAsia="Times New Roman" w:hAnsi="Arial" w:cs="Arial"/>
                <w:sz w:val="20"/>
                <w:lang w:val="en-US"/>
              </w:rPr>
            </w:pPr>
            <w:ins w:id="735" w:author="USA" w:date="2025-08-04T09:22:00Z" w16du:dateUtc="2025-08-04T13:22:00Z">
              <w:r w:rsidRPr="00BF7B82">
                <w:rPr>
                  <w:rFonts w:ascii="Arial" w:eastAsia="Times New Roman" w:hAnsi="Arial" w:cs="Arial"/>
                  <w:sz w:val="20"/>
                  <w:lang w:val="en-US"/>
                </w:rPr>
                <w:t>21.1</w:t>
              </w:r>
            </w:ins>
          </w:p>
        </w:tc>
      </w:tr>
      <w:tr w:rsidR="008E2429" w:rsidRPr="00BF7B82" w14:paraId="7BF5D882" w14:textId="77777777" w:rsidTr="00BF7B82">
        <w:trPr>
          <w:ins w:id="736"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36A0BA6E"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737" w:author="USA" w:date="2025-08-04T09:22:00Z" w16du:dateUtc="2025-08-04T13:22:00Z"/>
                <w:rFonts w:ascii="Arial" w:eastAsia="Times New Roman" w:hAnsi="Arial" w:cs="Arial"/>
                <w:sz w:val="20"/>
                <w:lang w:val="en-US"/>
              </w:rPr>
              <w:pPrChange w:id="738"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739" w:author="USA" w:date="2025-08-04T09:22:00Z" w16du:dateUtc="2025-08-04T13:22:00Z">
              <w:r w:rsidRPr="00BF7B82">
                <w:rPr>
                  <w:rFonts w:ascii="Arial" w:eastAsia="Times New Roman" w:hAnsi="Arial" w:cs="Arial"/>
                  <w:sz w:val="20"/>
                  <w:lang w:val="en-US"/>
                </w:rPr>
                <w:t>35</w:t>
              </w:r>
            </w:ins>
          </w:p>
        </w:tc>
        <w:tc>
          <w:tcPr>
            <w:tcW w:w="0" w:type="auto"/>
            <w:tcBorders>
              <w:top w:val="nil"/>
              <w:left w:val="nil"/>
              <w:bottom w:val="single" w:sz="4" w:space="0" w:color="auto"/>
              <w:right w:val="single" w:sz="4" w:space="0" w:color="auto"/>
            </w:tcBorders>
            <w:noWrap/>
            <w:vAlign w:val="center"/>
            <w:hideMark/>
          </w:tcPr>
          <w:p w14:paraId="4F1CF0F1"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40" w:author="USA" w:date="2025-08-04T09:22:00Z" w16du:dateUtc="2025-08-04T13:22:00Z"/>
                <w:rFonts w:ascii="Arial" w:eastAsia="Times New Roman" w:hAnsi="Arial" w:cs="Arial"/>
                <w:sz w:val="20"/>
                <w:lang w:val="en-US"/>
              </w:rPr>
            </w:pPr>
            <w:ins w:id="741" w:author="USA" w:date="2025-08-04T09:22:00Z" w16du:dateUtc="2025-08-04T13:22:00Z">
              <w:r w:rsidRPr="00BF7B82">
                <w:rPr>
                  <w:rFonts w:ascii="Arial" w:eastAsia="Times New Roman" w:hAnsi="Arial" w:cs="Arial"/>
                  <w:sz w:val="20"/>
                  <w:lang w:val="en-US"/>
                </w:rPr>
                <w:t>1.5162</w:t>
              </w:r>
            </w:ins>
          </w:p>
        </w:tc>
        <w:tc>
          <w:tcPr>
            <w:tcW w:w="0" w:type="auto"/>
            <w:tcBorders>
              <w:top w:val="nil"/>
              <w:left w:val="nil"/>
              <w:bottom w:val="single" w:sz="4" w:space="0" w:color="auto"/>
              <w:right w:val="single" w:sz="4" w:space="0" w:color="auto"/>
            </w:tcBorders>
            <w:noWrap/>
            <w:vAlign w:val="center"/>
            <w:hideMark/>
          </w:tcPr>
          <w:p w14:paraId="2454255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42" w:author="USA" w:date="2025-08-04T09:22:00Z" w16du:dateUtc="2025-08-04T13:22:00Z"/>
                <w:rFonts w:ascii="Arial" w:eastAsia="Times New Roman" w:hAnsi="Arial" w:cs="Arial"/>
                <w:sz w:val="20"/>
                <w:lang w:val="en-US"/>
              </w:rPr>
            </w:pPr>
            <w:ins w:id="743" w:author="USA" w:date="2025-08-04T09:22:00Z" w16du:dateUtc="2025-08-04T13:22:00Z">
              <w:r w:rsidRPr="00BF7B82">
                <w:rPr>
                  <w:rFonts w:ascii="Arial" w:eastAsia="Times New Roman" w:hAnsi="Arial" w:cs="Arial"/>
                  <w:sz w:val="20"/>
                  <w:lang w:val="en-US"/>
                </w:rPr>
                <w:t>0.6391</w:t>
              </w:r>
            </w:ins>
          </w:p>
        </w:tc>
        <w:tc>
          <w:tcPr>
            <w:tcW w:w="0" w:type="auto"/>
            <w:tcBorders>
              <w:top w:val="nil"/>
              <w:left w:val="nil"/>
              <w:bottom w:val="single" w:sz="4" w:space="0" w:color="auto"/>
              <w:right w:val="single" w:sz="4" w:space="0" w:color="auto"/>
            </w:tcBorders>
            <w:noWrap/>
            <w:vAlign w:val="center"/>
            <w:hideMark/>
          </w:tcPr>
          <w:p w14:paraId="4B2A5C7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44" w:author="USA" w:date="2025-08-04T09:22:00Z" w16du:dateUtc="2025-08-04T13:22:00Z"/>
                <w:rFonts w:ascii="Arial" w:eastAsia="Times New Roman" w:hAnsi="Arial" w:cs="Arial"/>
                <w:sz w:val="20"/>
                <w:lang w:val="en-US"/>
              </w:rPr>
            </w:pPr>
            <w:ins w:id="745" w:author="USA" w:date="2025-08-04T09:22:00Z" w16du:dateUtc="2025-08-04T13:22:00Z">
              <w:r w:rsidRPr="00BF7B82">
                <w:rPr>
                  <w:rFonts w:ascii="Arial" w:eastAsia="Times New Roman" w:hAnsi="Arial" w:cs="Arial"/>
                  <w:sz w:val="20"/>
                  <w:lang w:val="en-US"/>
                </w:rPr>
                <w:t>0.750</w:t>
              </w:r>
            </w:ins>
          </w:p>
        </w:tc>
        <w:tc>
          <w:tcPr>
            <w:tcW w:w="0" w:type="auto"/>
            <w:tcBorders>
              <w:top w:val="nil"/>
              <w:left w:val="nil"/>
              <w:bottom w:val="single" w:sz="4" w:space="0" w:color="auto"/>
              <w:right w:val="single" w:sz="4" w:space="0" w:color="auto"/>
            </w:tcBorders>
            <w:noWrap/>
            <w:vAlign w:val="center"/>
            <w:hideMark/>
          </w:tcPr>
          <w:p w14:paraId="332B2358"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46" w:author="USA" w:date="2025-08-04T09:22:00Z" w16du:dateUtc="2025-08-04T13:22:00Z"/>
                <w:rFonts w:ascii="Arial" w:eastAsia="Times New Roman" w:hAnsi="Arial" w:cs="Arial"/>
                <w:sz w:val="20"/>
                <w:lang w:val="en-US"/>
              </w:rPr>
            </w:pPr>
            <w:ins w:id="747" w:author="USA" w:date="2025-08-04T09:22:00Z" w16du:dateUtc="2025-08-04T13:22:00Z">
              <w:r w:rsidRPr="00BF7B82">
                <w:rPr>
                  <w:rFonts w:ascii="Arial" w:eastAsia="Times New Roman" w:hAnsi="Arial" w:cs="Arial"/>
                  <w:sz w:val="20"/>
                  <w:lang w:val="en-US"/>
                </w:rPr>
                <w:t>0.480</w:t>
              </w:r>
            </w:ins>
          </w:p>
        </w:tc>
        <w:tc>
          <w:tcPr>
            <w:tcW w:w="0" w:type="auto"/>
            <w:tcBorders>
              <w:top w:val="nil"/>
              <w:left w:val="nil"/>
              <w:bottom w:val="single" w:sz="4" w:space="0" w:color="auto"/>
              <w:right w:val="single" w:sz="4" w:space="0" w:color="auto"/>
            </w:tcBorders>
            <w:noWrap/>
            <w:vAlign w:val="center"/>
            <w:hideMark/>
          </w:tcPr>
          <w:p w14:paraId="18F7AB15"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48" w:author="USA" w:date="2025-08-04T09:22:00Z" w16du:dateUtc="2025-08-04T13:22:00Z"/>
                <w:rFonts w:ascii="Arial" w:eastAsia="Times New Roman" w:hAnsi="Arial" w:cs="Arial"/>
                <w:sz w:val="20"/>
                <w:lang w:val="en-US"/>
              </w:rPr>
            </w:pPr>
            <w:ins w:id="749" w:author="USA" w:date="2025-08-04T09:22:00Z" w16du:dateUtc="2025-08-04T13:22:00Z">
              <w:r w:rsidRPr="00BF7B82">
                <w:rPr>
                  <w:rFonts w:ascii="Arial" w:eastAsia="Times New Roman" w:hAnsi="Arial" w:cs="Arial"/>
                  <w:sz w:val="20"/>
                  <w:lang w:val="en-US"/>
                </w:rPr>
                <w:t>26.8</w:t>
              </w:r>
            </w:ins>
          </w:p>
        </w:tc>
      </w:tr>
      <w:tr w:rsidR="008E2429" w:rsidRPr="00BF7B82" w14:paraId="58A79046" w14:textId="77777777" w:rsidTr="00BF7B82">
        <w:trPr>
          <w:ins w:id="750"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360CE1C"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751" w:author="USA" w:date="2025-08-04T09:22:00Z" w16du:dateUtc="2025-08-04T13:22:00Z"/>
                <w:rFonts w:ascii="Arial" w:eastAsia="Times New Roman" w:hAnsi="Arial" w:cs="Arial"/>
                <w:sz w:val="20"/>
                <w:lang w:val="en-US"/>
              </w:rPr>
              <w:pPrChange w:id="752"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753" w:author="USA" w:date="2025-08-04T09:22:00Z" w16du:dateUtc="2025-08-04T13:22:00Z">
              <w:r w:rsidRPr="00BF7B82">
                <w:rPr>
                  <w:rFonts w:ascii="Arial" w:eastAsia="Times New Roman" w:hAnsi="Arial" w:cs="Arial"/>
                  <w:sz w:val="20"/>
                  <w:lang w:val="en-US"/>
                </w:rPr>
                <w:t>40</w:t>
              </w:r>
            </w:ins>
          </w:p>
        </w:tc>
        <w:tc>
          <w:tcPr>
            <w:tcW w:w="0" w:type="auto"/>
            <w:tcBorders>
              <w:top w:val="nil"/>
              <w:left w:val="nil"/>
              <w:bottom w:val="single" w:sz="4" w:space="0" w:color="auto"/>
              <w:right w:val="single" w:sz="4" w:space="0" w:color="auto"/>
            </w:tcBorders>
            <w:noWrap/>
            <w:vAlign w:val="center"/>
            <w:hideMark/>
          </w:tcPr>
          <w:p w14:paraId="43CFDCE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54" w:author="USA" w:date="2025-08-04T09:22:00Z" w16du:dateUtc="2025-08-04T13:22:00Z"/>
                <w:rFonts w:ascii="Arial" w:eastAsia="Times New Roman" w:hAnsi="Arial" w:cs="Arial"/>
                <w:sz w:val="20"/>
                <w:lang w:val="en-US"/>
              </w:rPr>
            </w:pPr>
            <w:ins w:id="755" w:author="USA" w:date="2025-08-04T09:22:00Z" w16du:dateUtc="2025-08-04T13:22:00Z">
              <w:r w:rsidRPr="00BF7B82">
                <w:rPr>
                  <w:rFonts w:ascii="Arial" w:eastAsia="Times New Roman" w:hAnsi="Arial" w:cs="Arial"/>
                  <w:sz w:val="20"/>
                  <w:lang w:val="en-US"/>
                </w:rPr>
                <w:t>1.7448</w:t>
              </w:r>
            </w:ins>
          </w:p>
        </w:tc>
        <w:tc>
          <w:tcPr>
            <w:tcW w:w="0" w:type="auto"/>
            <w:tcBorders>
              <w:top w:val="nil"/>
              <w:left w:val="nil"/>
              <w:bottom w:val="single" w:sz="4" w:space="0" w:color="auto"/>
              <w:right w:val="single" w:sz="4" w:space="0" w:color="auto"/>
            </w:tcBorders>
            <w:noWrap/>
            <w:vAlign w:val="center"/>
            <w:hideMark/>
          </w:tcPr>
          <w:p w14:paraId="185AE78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56" w:author="USA" w:date="2025-08-04T09:22:00Z" w16du:dateUtc="2025-08-04T13:22:00Z"/>
                <w:rFonts w:ascii="Arial" w:eastAsia="Times New Roman" w:hAnsi="Arial" w:cs="Arial"/>
                <w:sz w:val="20"/>
                <w:lang w:val="en-US"/>
              </w:rPr>
            </w:pPr>
            <w:ins w:id="757" w:author="USA" w:date="2025-08-04T09:22:00Z" w16du:dateUtc="2025-08-04T13:22:00Z">
              <w:r w:rsidRPr="00BF7B82">
                <w:rPr>
                  <w:rFonts w:ascii="Arial" w:eastAsia="Times New Roman" w:hAnsi="Arial" w:cs="Arial"/>
                  <w:sz w:val="20"/>
                  <w:lang w:val="en-US"/>
                </w:rPr>
                <w:t>0.6752</w:t>
              </w:r>
            </w:ins>
          </w:p>
        </w:tc>
        <w:tc>
          <w:tcPr>
            <w:tcW w:w="0" w:type="auto"/>
            <w:tcBorders>
              <w:top w:val="nil"/>
              <w:left w:val="nil"/>
              <w:bottom w:val="single" w:sz="4" w:space="0" w:color="auto"/>
              <w:right w:val="single" w:sz="4" w:space="0" w:color="auto"/>
            </w:tcBorders>
            <w:noWrap/>
            <w:vAlign w:val="center"/>
            <w:hideMark/>
          </w:tcPr>
          <w:p w14:paraId="727217A9"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58" w:author="USA" w:date="2025-08-04T09:22:00Z" w16du:dateUtc="2025-08-04T13:22:00Z"/>
                <w:rFonts w:ascii="Arial" w:eastAsia="Times New Roman" w:hAnsi="Arial" w:cs="Arial"/>
                <w:sz w:val="20"/>
                <w:lang w:val="en-US"/>
              </w:rPr>
            </w:pPr>
            <w:ins w:id="759" w:author="USA" w:date="2025-08-04T09:22:00Z" w16du:dateUtc="2025-08-04T13:22:00Z">
              <w:r w:rsidRPr="00BF7B82">
                <w:rPr>
                  <w:rFonts w:ascii="Arial" w:eastAsia="Times New Roman" w:hAnsi="Arial" w:cs="Arial"/>
                  <w:sz w:val="20"/>
                  <w:lang w:val="en-US"/>
                </w:rPr>
                <w:t>0.708</w:t>
              </w:r>
            </w:ins>
          </w:p>
        </w:tc>
        <w:tc>
          <w:tcPr>
            <w:tcW w:w="0" w:type="auto"/>
            <w:tcBorders>
              <w:top w:val="nil"/>
              <w:left w:val="nil"/>
              <w:bottom w:val="single" w:sz="4" w:space="0" w:color="auto"/>
              <w:right w:val="single" w:sz="4" w:space="0" w:color="auto"/>
            </w:tcBorders>
            <w:noWrap/>
            <w:vAlign w:val="center"/>
            <w:hideMark/>
          </w:tcPr>
          <w:p w14:paraId="1E02AFD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60" w:author="USA" w:date="2025-08-04T09:22:00Z" w16du:dateUtc="2025-08-04T13:22:00Z"/>
                <w:rFonts w:ascii="Arial" w:eastAsia="Times New Roman" w:hAnsi="Arial" w:cs="Arial"/>
                <w:sz w:val="20"/>
                <w:lang w:val="en-US"/>
              </w:rPr>
            </w:pPr>
            <w:ins w:id="761" w:author="USA" w:date="2025-08-04T09:22:00Z" w16du:dateUtc="2025-08-04T13:22:00Z">
              <w:r w:rsidRPr="00BF7B82">
                <w:rPr>
                  <w:rFonts w:ascii="Arial" w:eastAsia="Times New Roman" w:hAnsi="Arial" w:cs="Arial"/>
                  <w:sz w:val="20"/>
                  <w:lang w:val="en-US"/>
                </w:rPr>
                <w:t>0.478</w:t>
              </w:r>
            </w:ins>
          </w:p>
        </w:tc>
        <w:tc>
          <w:tcPr>
            <w:tcW w:w="0" w:type="auto"/>
            <w:tcBorders>
              <w:top w:val="nil"/>
              <w:left w:val="nil"/>
              <w:bottom w:val="single" w:sz="4" w:space="0" w:color="auto"/>
              <w:right w:val="single" w:sz="4" w:space="0" w:color="auto"/>
            </w:tcBorders>
            <w:noWrap/>
            <w:vAlign w:val="center"/>
            <w:hideMark/>
          </w:tcPr>
          <w:p w14:paraId="6821D30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62" w:author="USA" w:date="2025-08-04T09:22:00Z" w16du:dateUtc="2025-08-04T13:22:00Z"/>
                <w:rFonts w:ascii="Arial" w:eastAsia="Times New Roman" w:hAnsi="Arial" w:cs="Arial"/>
                <w:sz w:val="20"/>
                <w:lang w:val="en-US"/>
              </w:rPr>
            </w:pPr>
            <w:ins w:id="763" w:author="USA" w:date="2025-08-04T09:22:00Z" w16du:dateUtc="2025-08-04T13:22:00Z">
              <w:r w:rsidRPr="00BF7B82">
                <w:rPr>
                  <w:rFonts w:ascii="Arial" w:eastAsia="Times New Roman" w:hAnsi="Arial" w:cs="Arial"/>
                  <w:sz w:val="20"/>
                  <w:lang w:val="en-US"/>
                </w:rPr>
                <w:t>32.4</w:t>
              </w:r>
            </w:ins>
          </w:p>
        </w:tc>
      </w:tr>
      <w:tr w:rsidR="008E2429" w:rsidRPr="00BF7B82" w14:paraId="7DFBC2D5" w14:textId="77777777" w:rsidTr="00BF7B82">
        <w:trPr>
          <w:ins w:id="764"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0CE8009"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765" w:author="USA" w:date="2025-08-04T09:22:00Z" w16du:dateUtc="2025-08-04T13:22:00Z"/>
                <w:rFonts w:ascii="Arial" w:eastAsia="Times New Roman" w:hAnsi="Arial" w:cs="Arial"/>
                <w:sz w:val="20"/>
                <w:lang w:val="en-US"/>
              </w:rPr>
              <w:pPrChange w:id="766"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767" w:author="USA" w:date="2025-08-04T09:22:00Z" w16du:dateUtc="2025-08-04T13:22:00Z">
              <w:r w:rsidRPr="00BF7B82">
                <w:rPr>
                  <w:rFonts w:ascii="Arial" w:eastAsia="Times New Roman" w:hAnsi="Arial" w:cs="Arial"/>
                  <w:sz w:val="20"/>
                  <w:lang w:val="en-US"/>
                </w:rPr>
                <w:t>45</w:t>
              </w:r>
            </w:ins>
          </w:p>
        </w:tc>
        <w:tc>
          <w:tcPr>
            <w:tcW w:w="0" w:type="auto"/>
            <w:tcBorders>
              <w:top w:val="nil"/>
              <w:left w:val="nil"/>
              <w:bottom w:val="single" w:sz="4" w:space="0" w:color="auto"/>
              <w:right w:val="single" w:sz="4" w:space="0" w:color="auto"/>
            </w:tcBorders>
            <w:noWrap/>
            <w:vAlign w:val="center"/>
            <w:hideMark/>
          </w:tcPr>
          <w:p w14:paraId="1D12B5F5"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68" w:author="USA" w:date="2025-08-04T09:22:00Z" w16du:dateUtc="2025-08-04T13:22:00Z"/>
                <w:rFonts w:ascii="Arial" w:eastAsia="Times New Roman" w:hAnsi="Arial" w:cs="Arial"/>
                <w:sz w:val="20"/>
                <w:lang w:val="en-US"/>
              </w:rPr>
            </w:pPr>
            <w:ins w:id="769" w:author="USA" w:date="2025-08-04T09:22:00Z" w16du:dateUtc="2025-08-04T13:22:00Z">
              <w:r w:rsidRPr="00BF7B82">
                <w:rPr>
                  <w:rFonts w:ascii="Arial" w:eastAsia="Times New Roman" w:hAnsi="Arial" w:cs="Arial"/>
                  <w:sz w:val="20"/>
                  <w:lang w:val="en-US"/>
                </w:rPr>
                <w:t>1.9658</w:t>
              </w:r>
            </w:ins>
          </w:p>
        </w:tc>
        <w:tc>
          <w:tcPr>
            <w:tcW w:w="0" w:type="auto"/>
            <w:tcBorders>
              <w:top w:val="nil"/>
              <w:left w:val="nil"/>
              <w:bottom w:val="single" w:sz="4" w:space="0" w:color="auto"/>
              <w:right w:val="single" w:sz="4" w:space="0" w:color="auto"/>
            </w:tcBorders>
            <w:noWrap/>
            <w:vAlign w:val="center"/>
            <w:hideMark/>
          </w:tcPr>
          <w:p w14:paraId="71DB45E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70" w:author="USA" w:date="2025-08-04T09:22:00Z" w16du:dateUtc="2025-08-04T13:22:00Z"/>
                <w:rFonts w:ascii="Arial" w:eastAsia="Times New Roman" w:hAnsi="Arial" w:cs="Arial"/>
                <w:sz w:val="20"/>
                <w:lang w:val="en-US"/>
              </w:rPr>
            </w:pPr>
            <w:ins w:id="771" w:author="USA" w:date="2025-08-04T09:22:00Z" w16du:dateUtc="2025-08-04T13:22:00Z">
              <w:r w:rsidRPr="00BF7B82">
                <w:rPr>
                  <w:rFonts w:ascii="Arial" w:eastAsia="Times New Roman" w:hAnsi="Arial" w:cs="Arial"/>
                  <w:sz w:val="20"/>
                  <w:lang w:val="en-US"/>
                </w:rPr>
                <w:t>0.7091</w:t>
              </w:r>
            </w:ins>
          </w:p>
        </w:tc>
        <w:tc>
          <w:tcPr>
            <w:tcW w:w="0" w:type="auto"/>
            <w:tcBorders>
              <w:top w:val="nil"/>
              <w:left w:val="nil"/>
              <w:bottom w:val="single" w:sz="4" w:space="0" w:color="auto"/>
              <w:right w:val="single" w:sz="4" w:space="0" w:color="auto"/>
            </w:tcBorders>
            <w:noWrap/>
            <w:vAlign w:val="center"/>
            <w:hideMark/>
          </w:tcPr>
          <w:p w14:paraId="041691B5"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72" w:author="USA" w:date="2025-08-04T09:22:00Z" w16du:dateUtc="2025-08-04T13:22:00Z"/>
                <w:rFonts w:ascii="Arial" w:eastAsia="Times New Roman" w:hAnsi="Arial" w:cs="Arial"/>
                <w:sz w:val="20"/>
                <w:lang w:val="en-US"/>
              </w:rPr>
            </w:pPr>
            <w:ins w:id="773" w:author="USA" w:date="2025-08-04T09:22:00Z" w16du:dateUtc="2025-08-04T13:22:00Z">
              <w:r w:rsidRPr="00BF7B82">
                <w:rPr>
                  <w:rFonts w:ascii="Arial" w:eastAsia="Times New Roman" w:hAnsi="Arial" w:cs="Arial"/>
                  <w:sz w:val="20"/>
                  <w:lang w:val="en-US"/>
                </w:rPr>
                <w:t>0.673</w:t>
              </w:r>
            </w:ins>
          </w:p>
        </w:tc>
        <w:tc>
          <w:tcPr>
            <w:tcW w:w="0" w:type="auto"/>
            <w:tcBorders>
              <w:top w:val="nil"/>
              <w:left w:val="nil"/>
              <w:bottom w:val="single" w:sz="4" w:space="0" w:color="auto"/>
              <w:right w:val="single" w:sz="4" w:space="0" w:color="auto"/>
            </w:tcBorders>
            <w:noWrap/>
            <w:vAlign w:val="center"/>
            <w:hideMark/>
          </w:tcPr>
          <w:p w14:paraId="70E082ED"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74" w:author="USA" w:date="2025-08-04T09:22:00Z" w16du:dateUtc="2025-08-04T13:22:00Z"/>
                <w:rFonts w:ascii="Arial" w:eastAsia="Times New Roman" w:hAnsi="Arial" w:cs="Arial"/>
                <w:sz w:val="20"/>
                <w:lang w:val="en-US"/>
              </w:rPr>
            </w:pPr>
            <w:ins w:id="775" w:author="USA" w:date="2025-08-04T09:22:00Z" w16du:dateUtc="2025-08-04T13:22:00Z">
              <w:r w:rsidRPr="00BF7B82">
                <w:rPr>
                  <w:rFonts w:ascii="Arial" w:eastAsia="Times New Roman" w:hAnsi="Arial" w:cs="Arial"/>
                  <w:sz w:val="20"/>
                  <w:lang w:val="en-US"/>
                </w:rPr>
                <w:t>0.477</w:t>
              </w:r>
            </w:ins>
          </w:p>
        </w:tc>
        <w:tc>
          <w:tcPr>
            <w:tcW w:w="0" w:type="auto"/>
            <w:tcBorders>
              <w:top w:val="nil"/>
              <w:left w:val="nil"/>
              <w:bottom w:val="single" w:sz="4" w:space="0" w:color="auto"/>
              <w:right w:val="single" w:sz="4" w:space="0" w:color="auto"/>
            </w:tcBorders>
            <w:noWrap/>
            <w:vAlign w:val="center"/>
            <w:hideMark/>
          </w:tcPr>
          <w:p w14:paraId="700BA472"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76" w:author="USA" w:date="2025-08-04T09:22:00Z" w16du:dateUtc="2025-08-04T13:22:00Z"/>
                <w:rFonts w:ascii="Arial" w:eastAsia="Times New Roman" w:hAnsi="Arial" w:cs="Arial"/>
                <w:sz w:val="20"/>
                <w:lang w:val="en-US"/>
              </w:rPr>
            </w:pPr>
            <w:ins w:id="777" w:author="USA" w:date="2025-08-04T09:22:00Z" w16du:dateUtc="2025-08-04T13:22:00Z">
              <w:r w:rsidRPr="00BF7B82">
                <w:rPr>
                  <w:rFonts w:ascii="Arial" w:eastAsia="Times New Roman" w:hAnsi="Arial" w:cs="Arial"/>
                  <w:sz w:val="20"/>
                  <w:lang w:val="en-US"/>
                </w:rPr>
                <w:t>37.9</w:t>
              </w:r>
            </w:ins>
          </w:p>
        </w:tc>
      </w:tr>
      <w:tr w:rsidR="008E2429" w:rsidRPr="00BF7B82" w14:paraId="41BC3EAC" w14:textId="77777777" w:rsidTr="00BF7B82">
        <w:trPr>
          <w:ins w:id="778" w:author="USA" w:date="2025-08-04T09:22:00Z"/>
        </w:trPr>
        <w:tc>
          <w:tcPr>
            <w:tcW w:w="0" w:type="auto"/>
            <w:tcBorders>
              <w:top w:val="nil"/>
              <w:left w:val="single" w:sz="4" w:space="0" w:color="auto"/>
              <w:bottom w:val="single" w:sz="4" w:space="0" w:color="auto"/>
              <w:right w:val="single" w:sz="4" w:space="0" w:color="auto"/>
            </w:tcBorders>
            <w:noWrap/>
            <w:vAlign w:val="center"/>
            <w:hideMark/>
          </w:tcPr>
          <w:p w14:paraId="5A1FDBDE" w14:textId="77777777" w:rsidR="00BF7B82" w:rsidRPr="00BF7B82" w:rsidRDefault="00BF7B82">
            <w:pPr>
              <w:tabs>
                <w:tab w:val="clear" w:pos="1134"/>
                <w:tab w:val="clear" w:pos="1871"/>
                <w:tab w:val="clear" w:pos="2268"/>
              </w:tabs>
              <w:overflowPunct/>
              <w:autoSpaceDE/>
              <w:autoSpaceDN/>
              <w:adjustRightInd/>
              <w:spacing w:before="0"/>
              <w:jc w:val="center"/>
              <w:textAlignment w:val="auto"/>
              <w:rPr>
                <w:ins w:id="779" w:author="USA" w:date="2025-08-04T09:22:00Z" w16du:dateUtc="2025-08-04T13:22:00Z"/>
                <w:rFonts w:ascii="Arial" w:eastAsia="Times New Roman" w:hAnsi="Arial" w:cs="Arial"/>
                <w:sz w:val="20"/>
                <w:lang w:val="en-US"/>
              </w:rPr>
              <w:pPrChange w:id="780" w:author="USA" w:date="2025-08-04T09:23:00Z" w16du:dateUtc="2025-08-04T13:23:00Z">
                <w:pPr>
                  <w:tabs>
                    <w:tab w:val="clear" w:pos="1134"/>
                    <w:tab w:val="clear" w:pos="1871"/>
                    <w:tab w:val="clear" w:pos="2268"/>
                  </w:tabs>
                  <w:overflowPunct/>
                  <w:autoSpaceDE/>
                  <w:autoSpaceDN/>
                  <w:adjustRightInd/>
                  <w:spacing w:before="0"/>
                  <w:jc w:val="right"/>
                  <w:textAlignment w:val="auto"/>
                </w:pPr>
              </w:pPrChange>
            </w:pPr>
            <w:ins w:id="781" w:author="USA" w:date="2025-08-04T09:22:00Z" w16du:dateUtc="2025-08-04T13:22:00Z">
              <w:r w:rsidRPr="00BF7B82">
                <w:rPr>
                  <w:rFonts w:ascii="Arial" w:eastAsia="Times New Roman" w:hAnsi="Arial" w:cs="Arial"/>
                  <w:sz w:val="20"/>
                  <w:lang w:val="en-US"/>
                </w:rPr>
                <w:t>50</w:t>
              </w:r>
            </w:ins>
          </w:p>
        </w:tc>
        <w:tc>
          <w:tcPr>
            <w:tcW w:w="0" w:type="auto"/>
            <w:tcBorders>
              <w:top w:val="nil"/>
              <w:left w:val="nil"/>
              <w:bottom w:val="single" w:sz="4" w:space="0" w:color="auto"/>
              <w:right w:val="single" w:sz="4" w:space="0" w:color="auto"/>
            </w:tcBorders>
            <w:noWrap/>
            <w:vAlign w:val="center"/>
            <w:hideMark/>
          </w:tcPr>
          <w:p w14:paraId="1342B8CE"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82" w:author="USA" w:date="2025-08-04T09:22:00Z" w16du:dateUtc="2025-08-04T13:22:00Z"/>
                <w:rFonts w:ascii="Arial" w:eastAsia="Times New Roman" w:hAnsi="Arial" w:cs="Arial"/>
                <w:sz w:val="20"/>
                <w:lang w:val="en-US"/>
              </w:rPr>
            </w:pPr>
            <w:ins w:id="783" w:author="USA" w:date="2025-08-04T09:22:00Z" w16du:dateUtc="2025-08-04T13:22:00Z">
              <w:r w:rsidRPr="00BF7B82">
                <w:rPr>
                  <w:rFonts w:ascii="Arial" w:eastAsia="Times New Roman" w:hAnsi="Arial" w:cs="Arial"/>
                  <w:sz w:val="20"/>
                  <w:lang w:val="en-US"/>
                </w:rPr>
                <w:t>2.1809</w:t>
              </w:r>
            </w:ins>
          </w:p>
        </w:tc>
        <w:tc>
          <w:tcPr>
            <w:tcW w:w="0" w:type="auto"/>
            <w:tcBorders>
              <w:top w:val="nil"/>
              <w:left w:val="nil"/>
              <w:bottom w:val="single" w:sz="4" w:space="0" w:color="auto"/>
              <w:right w:val="single" w:sz="4" w:space="0" w:color="auto"/>
            </w:tcBorders>
            <w:noWrap/>
            <w:vAlign w:val="center"/>
            <w:hideMark/>
          </w:tcPr>
          <w:p w14:paraId="01B8728F"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84" w:author="USA" w:date="2025-08-04T09:22:00Z" w16du:dateUtc="2025-08-04T13:22:00Z"/>
                <w:rFonts w:ascii="Arial" w:eastAsia="Times New Roman" w:hAnsi="Arial" w:cs="Arial"/>
                <w:sz w:val="20"/>
                <w:lang w:val="en-US"/>
              </w:rPr>
            </w:pPr>
            <w:ins w:id="785" w:author="USA" w:date="2025-08-04T09:22:00Z" w16du:dateUtc="2025-08-04T13:22:00Z">
              <w:r w:rsidRPr="00BF7B82">
                <w:rPr>
                  <w:rFonts w:ascii="Arial" w:eastAsia="Times New Roman" w:hAnsi="Arial" w:cs="Arial"/>
                  <w:sz w:val="20"/>
                  <w:lang w:val="en-US"/>
                </w:rPr>
                <w:t>0.7411</w:t>
              </w:r>
            </w:ins>
          </w:p>
        </w:tc>
        <w:tc>
          <w:tcPr>
            <w:tcW w:w="0" w:type="auto"/>
            <w:tcBorders>
              <w:top w:val="nil"/>
              <w:left w:val="nil"/>
              <w:bottom w:val="single" w:sz="4" w:space="0" w:color="auto"/>
              <w:right w:val="single" w:sz="4" w:space="0" w:color="auto"/>
            </w:tcBorders>
            <w:noWrap/>
            <w:vAlign w:val="center"/>
            <w:hideMark/>
          </w:tcPr>
          <w:p w14:paraId="1C0F8283"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86" w:author="USA" w:date="2025-08-04T09:22:00Z" w16du:dateUtc="2025-08-04T13:22:00Z"/>
                <w:rFonts w:ascii="Arial" w:eastAsia="Times New Roman" w:hAnsi="Arial" w:cs="Arial"/>
                <w:sz w:val="20"/>
                <w:lang w:val="en-US"/>
              </w:rPr>
            </w:pPr>
            <w:ins w:id="787" w:author="USA" w:date="2025-08-04T09:22:00Z" w16du:dateUtc="2025-08-04T13:22:00Z">
              <w:r w:rsidRPr="00BF7B82">
                <w:rPr>
                  <w:rFonts w:ascii="Arial" w:eastAsia="Times New Roman" w:hAnsi="Arial" w:cs="Arial"/>
                  <w:sz w:val="20"/>
                  <w:lang w:val="en-US"/>
                </w:rPr>
                <w:t>0.643</w:t>
              </w:r>
            </w:ins>
          </w:p>
        </w:tc>
        <w:tc>
          <w:tcPr>
            <w:tcW w:w="0" w:type="auto"/>
            <w:tcBorders>
              <w:top w:val="nil"/>
              <w:left w:val="nil"/>
              <w:bottom w:val="single" w:sz="4" w:space="0" w:color="auto"/>
              <w:right w:val="single" w:sz="4" w:space="0" w:color="auto"/>
            </w:tcBorders>
            <w:noWrap/>
            <w:vAlign w:val="center"/>
            <w:hideMark/>
          </w:tcPr>
          <w:p w14:paraId="1A0E95AA"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88" w:author="USA" w:date="2025-08-04T09:22:00Z" w16du:dateUtc="2025-08-04T13:22:00Z"/>
                <w:rFonts w:ascii="Arial" w:eastAsia="Times New Roman" w:hAnsi="Arial" w:cs="Arial"/>
                <w:sz w:val="20"/>
                <w:lang w:val="en-US"/>
              </w:rPr>
            </w:pPr>
            <w:ins w:id="789" w:author="USA" w:date="2025-08-04T09:22:00Z" w16du:dateUtc="2025-08-04T13:22:00Z">
              <w:r w:rsidRPr="00BF7B82">
                <w:rPr>
                  <w:rFonts w:ascii="Arial" w:eastAsia="Times New Roman" w:hAnsi="Arial" w:cs="Arial"/>
                  <w:sz w:val="20"/>
                  <w:lang w:val="en-US"/>
                </w:rPr>
                <w:t>0.477</w:t>
              </w:r>
            </w:ins>
          </w:p>
        </w:tc>
        <w:tc>
          <w:tcPr>
            <w:tcW w:w="0" w:type="auto"/>
            <w:tcBorders>
              <w:top w:val="nil"/>
              <w:left w:val="nil"/>
              <w:bottom w:val="single" w:sz="4" w:space="0" w:color="auto"/>
              <w:right w:val="single" w:sz="4" w:space="0" w:color="auto"/>
            </w:tcBorders>
            <w:noWrap/>
            <w:vAlign w:val="center"/>
            <w:hideMark/>
          </w:tcPr>
          <w:p w14:paraId="3C905C78" w14:textId="77777777" w:rsidR="00BF7B82" w:rsidRPr="00BF7B82" w:rsidRDefault="00BF7B82" w:rsidP="00BF7B82">
            <w:pPr>
              <w:tabs>
                <w:tab w:val="clear" w:pos="1134"/>
                <w:tab w:val="clear" w:pos="1871"/>
                <w:tab w:val="clear" w:pos="2268"/>
              </w:tabs>
              <w:overflowPunct/>
              <w:autoSpaceDE/>
              <w:autoSpaceDN/>
              <w:adjustRightInd/>
              <w:spacing w:before="0"/>
              <w:jc w:val="center"/>
              <w:textAlignment w:val="auto"/>
              <w:rPr>
                <w:ins w:id="790" w:author="USA" w:date="2025-08-04T09:22:00Z" w16du:dateUtc="2025-08-04T13:22:00Z"/>
                <w:rFonts w:ascii="Arial" w:eastAsia="Times New Roman" w:hAnsi="Arial" w:cs="Arial"/>
                <w:sz w:val="20"/>
                <w:lang w:val="en-US"/>
              </w:rPr>
            </w:pPr>
            <w:ins w:id="791" w:author="USA" w:date="2025-08-04T09:22:00Z" w16du:dateUtc="2025-08-04T13:22:00Z">
              <w:r w:rsidRPr="00BF7B82">
                <w:rPr>
                  <w:rFonts w:ascii="Arial" w:eastAsia="Times New Roman" w:hAnsi="Arial" w:cs="Arial"/>
                  <w:sz w:val="20"/>
                  <w:lang w:val="en-US"/>
                </w:rPr>
                <w:t>43.3</w:t>
              </w:r>
            </w:ins>
          </w:p>
        </w:tc>
      </w:tr>
    </w:tbl>
    <w:p w14:paraId="207F1EE9" w14:textId="3A2E6D04" w:rsidR="00BF7B82" w:rsidRPr="00A7545E" w:rsidRDefault="00BF7B82" w:rsidP="00BF7B82">
      <w:pPr>
        <w:pStyle w:val="TableNo"/>
        <w:rPr>
          <w:ins w:id="792" w:author="USA" w:date="2025-08-04T09:31:00Z" w16du:dateUtc="2025-08-04T13:31:00Z"/>
        </w:rPr>
      </w:pPr>
      <w:ins w:id="793" w:author="USA" w:date="2025-08-04T09:31:00Z" w16du:dateUtc="2025-08-04T13:31:00Z">
        <w:r>
          <w:t>figure</w:t>
        </w:r>
        <w:r w:rsidRPr="00A7545E">
          <w:t xml:space="preserve"> </w:t>
        </w:r>
        <w:r>
          <w:t>3.3-1</w:t>
        </w:r>
      </w:ins>
    </w:p>
    <w:p w14:paraId="548D075C" w14:textId="61C2B759" w:rsidR="00BF7B82" w:rsidRDefault="00BF7B82">
      <w:pPr>
        <w:pStyle w:val="Tabletitle"/>
        <w:rPr>
          <w:ins w:id="794" w:author="USA" w:date="2025-08-04T09:31:00Z" w16du:dateUtc="2025-08-04T13:31:00Z"/>
        </w:rPr>
        <w:pPrChange w:id="795" w:author="USA" w:date="2025-08-04T09:31:00Z" w16du:dateUtc="2025-08-04T13:31:00Z">
          <w:pPr>
            <w:pStyle w:val="Tabletext"/>
          </w:pPr>
        </w:pPrChange>
      </w:pPr>
      <w:ins w:id="796" w:author="USA" w:date="2025-08-04T09:31:00Z" w16du:dateUtc="2025-08-04T13:31:00Z">
        <w:r w:rsidRPr="00EA017B">
          <w:t>Taylor one-parameter line source characteristics</w:t>
        </w:r>
      </w:ins>
    </w:p>
    <w:p w14:paraId="16C54943" w14:textId="40A0D85F" w:rsidR="00956C69" w:rsidRPr="00EA017B" w:rsidRDefault="00956C69">
      <w:pPr>
        <w:pStyle w:val="Tabletext"/>
        <w:rPr>
          <w:ins w:id="797" w:author="USA" w:date="2025-07-07T12:39:00Z" w16du:dateUtc="2025-07-07T16:39:00Z"/>
        </w:rPr>
        <w:pPrChange w:id="798" w:author="USA" w:date="2025-07-07T12:40:00Z" w16du:dateUtc="2025-07-07T16:40:00Z">
          <w:pPr>
            <w:pStyle w:val="Tabletitle"/>
          </w:pPr>
        </w:pPrChange>
      </w:pPr>
      <w:ins w:id="799" w:author="USA" w:date="2025-07-30T13:53:00Z" w16du:dateUtc="2025-07-30T17:53:00Z">
        <w:r w:rsidRPr="002A2157">
          <w:rPr>
            <w:noProof/>
            <w:lang w:val="en-US"/>
          </w:rPr>
          <w:drawing>
            <wp:inline distT="0" distB="0" distL="0" distR="0" wp14:anchorId="540CD1D1" wp14:editId="0ADA285A">
              <wp:extent cx="5943600" cy="4104005"/>
              <wp:effectExtent l="0" t="0" r="0" b="0"/>
              <wp:docPr id="586734103" name="Picture 1" descr="A graph of different types of performan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734103" name="Picture 1" descr="A graph of different types of performance&#10;&#10;AI-generated content may be incorrect."/>
                      <pic:cNvPicPr/>
                    </pic:nvPicPr>
                    <pic:blipFill>
                      <a:blip r:embed="rId14"/>
                      <a:stretch>
                        <a:fillRect/>
                      </a:stretch>
                    </pic:blipFill>
                    <pic:spPr>
                      <a:xfrm>
                        <a:off x="0" y="0"/>
                        <a:ext cx="5943600" cy="4104005"/>
                      </a:xfrm>
                      <a:prstGeom prst="rect">
                        <a:avLst/>
                      </a:prstGeom>
                    </pic:spPr>
                  </pic:pic>
                </a:graphicData>
              </a:graphic>
            </wp:inline>
          </w:drawing>
        </w:r>
      </w:ins>
    </w:p>
    <w:p w14:paraId="44570EAC" w14:textId="4AB50378" w:rsidR="00AF0F26" w:rsidRDefault="00F25EF4" w:rsidP="00EA017B">
      <w:pPr>
        <w:rPr>
          <w:ins w:id="800" w:author="USA" w:date="2025-08-04T10:07:00Z" w16du:dateUtc="2025-08-04T14:07:00Z"/>
        </w:rPr>
      </w:pPr>
      <w:ins w:id="801" w:author="USA" w:date="2025-07-07T13:15:00Z" w16du:dateUtc="2025-07-07T17:15:00Z">
        <w:r>
          <w:t>The</w:t>
        </w:r>
      </w:ins>
      <w:ins w:id="802" w:author="USA" w:date="2025-08-04T10:24:00Z" w16du:dateUtc="2025-08-04T14:24:00Z">
        <w:r w:rsidR="00CA796C">
          <w:t xml:space="preserve"> one side </w:t>
        </w:r>
      </w:ins>
      <w:ins w:id="803" w:author="USA" w:date="2025-07-07T13:15:00Z" w16du:dateUtc="2025-07-07T17:15:00Z">
        <w:r>
          <w:t xml:space="preserve">first null </w:t>
        </w:r>
      </w:ins>
      <w:ins w:id="804" w:author="USA" w:date="2025-08-04T10:07:00Z" w16du:dateUtc="2025-08-04T14:07:00Z">
        <w:r w:rsidR="00AF0F26">
          <w:t>angular</w:t>
        </w:r>
      </w:ins>
      <w:ins w:id="805" w:author="USA" w:date="2025-08-04T12:32:00Z" w16du:dateUtc="2025-08-04T16:32:00Z">
        <w:r w:rsidR="007C2ECE">
          <w:t xml:space="preserve"> angle</w:t>
        </w:r>
      </w:ins>
      <w:ins w:id="806" w:author="USA" w:date="2025-08-07T08:43:00Z" w16du:dateUtc="2025-08-07T12:43:00Z">
        <w:r w:rsidR="00CC1BD1">
          <w:t xml:space="preserve"> location</w:t>
        </w:r>
      </w:ins>
      <w:ins w:id="807" w:author="USA" w:date="2025-08-07T08:44:00Z" w16du:dateUtc="2025-08-07T12:44:00Z">
        <w:r w:rsidR="00CC1BD1">
          <w:t xml:space="preserve"> in degrees</w:t>
        </w:r>
      </w:ins>
      <w:ins w:id="808" w:author="USA" w:date="2025-08-04T12:32:00Z" w16du:dateUtc="2025-08-04T16:32:00Z">
        <w:r w:rsidR="007C2ECE">
          <w:t>,</w:t>
        </w:r>
      </w:ins>
      <w:ins w:id="809" w:author="USA" w:date="2025-08-04T12:31:00Z" w16du:dateUtc="2025-08-04T16:31:00Z">
        <w:r w:rsidR="007C2ECE">
          <w:t xml:space="preserve"> </w:t>
        </w:r>
      </w:ins>
      <m:oMath>
        <m:r>
          <w:ins w:id="810" w:author="USA" w:date="2025-08-04T12:41:00Z" w16du:dateUtc="2025-08-04T16:41:00Z">
            <w:rPr>
              <w:rFonts w:ascii="Cambria Math" w:hAnsi="Cambria Math"/>
            </w:rPr>
            <m:t>FNB</m:t>
          </w:ins>
        </m:r>
        <m:sSub>
          <m:sSubPr>
            <m:ctrlPr>
              <w:ins w:id="811" w:author="USA" w:date="2025-08-04T12:41:00Z" w16du:dateUtc="2025-08-04T16:41:00Z">
                <w:rPr>
                  <w:rFonts w:ascii="Cambria Math" w:hAnsi="Cambria Math"/>
                  <w:i/>
                </w:rPr>
              </w:ins>
            </m:ctrlPr>
          </m:sSubPr>
          <m:e>
            <m:r>
              <w:ins w:id="812" w:author="USA" w:date="2025-08-04T12:41:00Z" w16du:dateUtc="2025-08-04T16:41:00Z">
                <w:rPr>
                  <w:rFonts w:ascii="Cambria Math" w:hAnsi="Cambria Math"/>
                </w:rPr>
                <m:t>W</m:t>
              </w:ins>
            </m:r>
          </m:e>
          <m:sub>
            <m:r>
              <w:ins w:id="813" w:author="USA" w:date="2025-08-04T12:41:00Z" w16du:dateUtc="2025-08-04T16:41:00Z">
                <w:rPr>
                  <w:rFonts w:ascii="Cambria Math" w:hAnsi="Cambria Math"/>
                </w:rPr>
                <m:t>half</m:t>
              </w:ins>
            </m:r>
          </m:sub>
        </m:sSub>
      </m:oMath>
      <w:ins w:id="814" w:author="USA" w:date="2025-08-04T12:32:00Z" w16du:dateUtc="2025-08-04T16:32:00Z">
        <w:r w:rsidR="007C2ECE">
          <w:t>,</w:t>
        </w:r>
      </w:ins>
      <w:ins w:id="815" w:author="USA" w:date="2025-08-04T10:07:00Z" w16du:dateUtc="2025-08-04T14:07:00Z">
        <w:r w:rsidR="00AF0F26">
          <w:t xml:space="preserve"> </w:t>
        </w:r>
      </w:ins>
      <w:ins w:id="816" w:author="USA" w:date="2025-07-07T13:15:00Z" w16du:dateUtc="2025-07-07T17:15:00Z">
        <w:r>
          <w:t>is</w:t>
        </w:r>
      </w:ins>
      <w:ins w:id="817" w:author="USA" w:date="2025-08-04T12:28:00Z" w16du:dateUtc="2025-08-04T16:28:00Z">
        <w:r w:rsidR="007C2ECE">
          <w:t xml:space="preserve"> </w:t>
        </w:r>
      </w:ins>
      <w:ins w:id="818" w:author="USA" w:date="2025-08-05T08:58:00Z" w16du:dateUtc="2025-08-05T12:58:00Z">
        <w:r w:rsidR="00EC5366">
          <w:t>obtained</w:t>
        </w:r>
      </w:ins>
      <w:ins w:id="819" w:author="USA" w:date="2025-08-04T12:28:00Z" w16du:dateUtc="2025-08-04T16:28:00Z">
        <w:r w:rsidR="007C2ECE">
          <w:t xml:space="preserve"> from reference 12 equation 4 and </w:t>
        </w:r>
      </w:ins>
      <w:ins w:id="820" w:author="USA" w:date="2025-08-07T08:44:00Z" w16du:dateUtc="2025-08-07T12:44:00Z">
        <w:r w:rsidR="00CC1BD1">
          <w:t>is</w:t>
        </w:r>
      </w:ins>
      <w:ins w:id="821" w:author="USA" w:date="2025-08-04T12:28:00Z" w16du:dateUtc="2025-08-04T16:28:00Z">
        <w:r w:rsidR="007C2ECE">
          <w:t xml:space="preserve"> </w:t>
        </w:r>
      </w:ins>
      <w:ins w:id="822" w:author="USA" w:date="2025-08-04T12:54:00Z" w16du:dateUtc="2025-08-04T16:54:00Z">
        <w:r w:rsidR="00196383">
          <w:t>written as</w:t>
        </w:r>
      </w:ins>
      <w:ins w:id="823" w:author="USA" w:date="2025-08-04T10:07:00Z" w16du:dateUtc="2025-08-04T14:07:00Z">
        <w:r w:rsidR="00AF0F26">
          <w:t>:</w:t>
        </w:r>
      </w:ins>
    </w:p>
    <w:p w14:paraId="21AFF85B" w14:textId="31515D09" w:rsidR="007C2ECE" w:rsidRDefault="007C2ECE" w:rsidP="00AF0F26">
      <w:pPr>
        <w:jc w:val="center"/>
        <w:rPr>
          <w:ins w:id="824" w:author="USA" w:date="2025-08-04T12:35:00Z" w16du:dateUtc="2025-08-04T16:35:00Z"/>
        </w:rPr>
      </w:pPr>
      <m:oMath>
        <m:r>
          <w:ins w:id="825" w:author="USA" w:date="2025-08-04T12:35:00Z" w16du:dateUtc="2025-08-04T16:35:00Z">
            <w:rPr>
              <w:rFonts w:ascii="Cambria Math" w:hAnsi="Cambria Math"/>
            </w:rPr>
            <m:t>FNB</m:t>
          </w:ins>
        </m:r>
        <m:sSub>
          <m:sSubPr>
            <m:ctrlPr>
              <w:ins w:id="826" w:author="USA" w:date="2025-08-04T12:35:00Z" w16du:dateUtc="2025-08-04T16:35:00Z">
                <w:rPr>
                  <w:rFonts w:ascii="Cambria Math" w:hAnsi="Cambria Math"/>
                  <w:i/>
                </w:rPr>
              </w:ins>
            </m:ctrlPr>
          </m:sSubPr>
          <m:e>
            <m:r>
              <w:ins w:id="827" w:author="USA" w:date="2025-08-04T12:35:00Z" w16du:dateUtc="2025-08-04T16:35:00Z">
                <w:rPr>
                  <w:rFonts w:ascii="Cambria Math" w:hAnsi="Cambria Math"/>
                </w:rPr>
                <m:t>W</m:t>
              </w:ins>
            </m:r>
          </m:e>
          <m:sub>
            <m:r>
              <w:ins w:id="828" w:author="USA" w:date="2025-08-04T12:35:00Z" w16du:dateUtc="2025-08-04T16:35:00Z">
                <w:rPr>
                  <w:rFonts w:ascii="Cambria Math" w:hAnsi="Cambria Math"/>
                </w:rPr>
                <m:t>half</m:t>
              </w:ins>
            </m:r>
          </m:sub>
        </m:sSub>
        <m:r>
          <w:ins w:id="829" w:author="USA" w:date="2025-08-05T09:30:00Z" w16du:dateUtc="2025-08-05T13:30:00Z">
            <w:rPr>
              <w:rFonts w:ascii="Cambria Math" w:hAnsi="Cambria Math"/>
            </w:rPr>
            <m:t>(°)</m:t>
          </w:ins>
        </m:r>
        <m:r>
          <w:ins w:id="830" w:author="USA" w:date="2025-08-04T12:35:00Z" w16du:dateUtc="2025-08-04T16:35:00Z">
            <w:rPr>
              <w:rFonts w:ascii="Cambria Math" w:hAnsi="Cambria Math"/>
            </w:rPr>
            <m:t>=</m:t>
          </w:ins>
        </m:r>
        <m:r>
          <w:ins w:id="831" w:author="USA" w:date="2025-08-04T12:47:00Z" w16du:dateUtc="2025-08-04T16:47:00Z">
            <w:rPr>
              <w:rFonts w:ascii="Cambria Math" w:hAnsi="Cambria Math"/>
            </w:rPr>
            <m:t>0.5</m:t>
          </w:ins>
        </m:r>
        <m:d>
          <m:dPr>
            <m:ctrlPr>
              <w:ins w:id="832" w:author="USA" w:date="2025-08-04T12:47:00Z" w16du:dateUtc="2025-08-04T16:47:00Z">
                <w:rPr>
                  <w:rFonts w:ascii="Cambria Math" w:hAnsi="Cambria Math"/>
                  <w:i/>
                </w:rPr>
              </w:ins>
            </m:ctrlPr>
          </m:dPr>
          <m:e>
            <m:r>
              <w:ins w:id="833" w:author="USA" w:date="2025-08-04T12:47:00Z" w16du:dateUtc="2025-08-04T16:47:00Z">
                <w:rPr>
                  <w:rFonts w:ascii="Cambria Math" w:hAnsi="Cambria Math"/>
                </w:rPr>
                <m:t>π-</m:t>
              </w:ins>
            </m:r>
            <m:func>
              <m:funcPr>
                <m:ctrlPr>
                  <w:ins w:id="834" w:author="USA" w:date="2025-08-04T12:47:00Z" w16du:dateUtc="2025-08-04T16:47:00Z">
                    <w:rPr>
                      <w:rFonts w:ascii="Cambria Math" w:hAnsi="Cambria Math"/>
                      <w:i/>
                    </w:rPr>
                  </w:ins>
                </m:ctrlPr>
              </m:funcPr>
              <m:fName>
                <m:sSup>
                  <m:sSupPr>
                    <m:ctrlPr>
                      <w:ins w:id="835" w:author="USA" w:date="2025-08-04T12:47:00Z" w16du:dateUtc="2025-08-04T16:47:00Z">
                        <w:rPr>
                          <w:rFonts w:ascii="Cambria Math" w:hAnsi="Cambria Math"/>
                          <w:i/>
                        </w:rPr>
                      </w:ins>
                    </m:ctrlPr>
                  </m:sSupPr>
                  <m:e>
                    <m:r>
                      <w:ins w:id="836" w:author="USA" w:date="2025-08-04T12:47:00Z" w16du:dateUtc="2025-08-04T16:47:00Z">
                        <m:rPr>
                          <m:sty m:val="p"/>
                        </m:rPr>
                        <w:rPr>
                          <w:rFonts w:ascii="Cambria Math" w:hAnsi="Cambria Math"/>
                        </w:rPr>
                        <m:t>2cos</m:t>
                      </w:ins>
                    </m:r>
                  </m:e>
                  <m:sup>
                    <m:r>
                      <w:ins w:id="837" w:author="USA" w:date="2025-08-04T12:47:00Z" w16du:dateUtc="2025-08-04T16:47:00Z">
                        <w:rPr>
                          <w:rFonts w:ascii="Cambria Math" w:hAnsi="Cambria Math"/>
                        </w:rPr>
                        <m:t>-1</m:t>
                      </w:ins>
                    </m:r>
                  </m:sup>
                </m:sSup>
              </m:fName>
              <m:e>
                <m:d>
                  <m:dPr>
                    <m:ctrlPr>
                      <w:ins w:id="838" w:author="USA" w:date="2025-08-04T12:47:00Z" w16du:dateUtc="2025-08-04T16:47:00Z">
                        <w:rPr>
                          <w:rFonts w:ascii="Cambria Math" w:hAnsi="Cambria Math"/>
                          <w:i/>
                        </w:rPr>
                      </w:ins>
                    </m:ctrlPr>
                  </m:dPr>
                  <m:e>
                    <m:sSub>
                      <m:sSubPr>
                        <m:ctrlPr>
                          <w:ins w:id="839" w:author="USA" w:date="2025-08-04T12:51:00Z" w16du:dateUtc="2025-08-04T16:51:00Z">
                            <w:rPr>
                              <w:rFonts w:ascii="Cambria Math" w:hAnsi="Cambria Math"/>
                              <w:i/>
                            </w:rPr>
                          </w:ins>
                        </m:ctrlPr>
                      </m:sSubPr>
                      <m:e>
                        <m:r>
                          <w:ins w:id="840" w:author="USA" w:date="2025-08-04T12:51:00Z" w16du:dateUtc="2025-08-04T16:51:00Z">
                            <w:rPr>
                              <w:rFonts w:ascii="Cambria Math" w:hAnsi="Cambria Math"/>
                            </w:rPr>
                            <m:t>θ</m:t>
                          </w:ins>
                        </m:r>
                      </m:e>
                      <m:sub>
                        <m:r>
                          <w:ins w:id="841" w:author="USA" w:date="2025-08-04T12:51:00Z" w16du:dateUtc="2025-08-04T16:51:00Z">
                            <w:rPr>
                              <w:rFonts w:ascii="Cambria Math" w:hAnsi="Cambria Math"/>
                            </w:rPr>
                            <m:t>3dB</m:t>
                          </w:ins>
                        </m:r>
                      </m:sub>
                    </m:sSub>
                    <m:f>
                      <m:fPr>
                        <m:ctrlPr>
                          <w:ins w:id="842" w:author="USA" w:date="2025-08-04T12:47:00Z" w16du:dateUtc="2025-08-04T16:47:00Z">
                            <w:rPr>
                              <w:rFonts w:ascii="Cambria Math" w:hAnsi="Cambria Math"/>
                              <w:i/>
                            </w:rPr>
                          </w:ins>
                        </m:ctrlPr>
                      </m:fPr>
                      <m:num>
                        <m:rad>
                          <m:radPr>
                            <m:degHide m:val="1"/>
                            <m:ctrlPr>
                              <w:ins w:id="843" w:author="USA" w:date="2025-08-04T12:47:00Z" w16du:dateUtc="2025-08-04T16:47:00Z">
                                <w:rPr>
                                  <w:rFonts w:ascii="Cambria Math" w:hAnsi="Cambria Math"/>
                                  <w:i/>
                                </w:rPr>
                              </w:ins>
                            </m:ctrlPr>
                          </m:radPr>
                          <m:deg/>
                          <m:e>
                            <m:sSup>
                              <m:sSupPr>
                                <m:ctrlPr>
                                  <w:ins w:id="844" w:author="USA" w:date="2025-08-04T12:47:00Z" w16du:dateUtc="2025-08-04T16:47:00Z">
                                    <w:rPr>
                                      <w:rFonts w:ascii="Cambria Math" w:hAnsi="Cambria Math"/>
                                      <w:i/>
                                    </w:rPr>
                                  </w:ins>
                                </m:ctrlPr>
                              </m:sSupPr>
                              <m:e>
                                <m:r>
                                  <w:ins w:id="845" w:author="USA" w:date="2025-08-04T12:47:00Z" w16du:dateUtc="2025-08-04T16:47:00Z">
                                    <w:rPr>
                                      <w:rFonts w:ascii="Cambria Math" w:hAnsi="Cambria Math"/>
                                    </w:rPr>
                                    <m:t>B</m:t>
                                  </w:ins>
                                </m:r>
                              </m:e>
                              <m:sup>
                                <m:r>
                                  <w:ins w:id="846" w:author="USA" w:date="2025-08-04T12:47:00Z" w16du:dateUtc="2025-08-04T16:47:00Z">
                                    <w:rPr>
                                      <w:rFonts w:ascii="Cambria Math" w:hAnsi="Cambria Math"/>
                                    </w:rPr>
                                    <m:t>2</m:t>
                                  </w:ins>
                                </m:r>
                              </m:sup>
                            </m:sSup>
                            <m:r>
                              <w:ins w:id="847" w:author="USA" w:date="2025-08-04T12:47:00Z" w16du:dateUtc="2025-08-04T16:47:00Z">
                                <w:rPr>
                                  <w:rFonts w:ascii="Cambria Math" w:hAnsi="Cambria Math"/>
                                </w:rPr>
                                <m:t>+1</m:t>
                              </w:ins>
                            </m:r>
                          </m:e>
                        </m:rad>
                      </m:num>
                      <m:den>
                        <m:sSub>
                          <m:sSubPr>
                            <m:ctrlPr>
                              <w:ins w:id="848" w:author="USA" w:date="2025-08-04T12:47:00Z" w16du:dateUtc="2025-08-04T16:47:00Z">
                                <w:rPr>
                                  <w:rFonts w:ascii="Cambria Math" w:hAnsi="Cambria Math"/>
                                  <w:i/>
                                </w:rPr>
                              </w:ins>
                            </m:ctrlPr>
                          </m:sSubPr>
                          <m:e>
                            <m:r>
                              <w:ins w:id="849" w:author="USA" w:date="2025-08-04T12:47:00Z" w16du:dateUtc="2025-08-04T16:47:00Z">
                                <w:rPr>
                                  <w:rFonts w:ascii="Cambria Math" w:hAnsi="Cambria Math"/>
                                </w:rPr>
                                <m:t>μ</m:t>
                              </w:ins>
                            </m:r>
                          </m:e>
                          <m:sub>
                            <m:r>
                              <w:ins w:id="850" w:author="USA" w:date="2025-08-04T12:47:00Z" w16du:dateUtc="2025-08-04T16:47:00Z">
                                <w:rPr>
                                  <w:rFonts w:ascii="Cambria Math" w:hAnsi="Cambria Math"/>
                                </w:rPr>
                                <m:t>3</m:t>
                              </w:ins>
                            </m:r>
                          </m:sub>
                        </m:sSub>
                      </m:den>
                    </m:f>
                  </m:e>
                </m:d>
              </m:e>
            </m:func>
          </m:e>
        </m:d>
        <m:r>
          <w:ins w:id="851" w:author="USA" w:date="2025-08-04T12:48:00Z" w16du:dateUtc="2025-08-04T16:48:00Z">
            <w:rPr>
              <w:rFonts w:ascii="Cambria Math" w:hAnsi="Cambria Math"/>
            </w:rPr>
            <m:t>=</m:t>
          </w:ins>
        </m:r>
        <m:func>
          <m:funcPr>
            <m:ctrlPr>
              <w:ins w:id="852" w:author="USA" w:date="2025-08-04T12:48:00Z" w16du:dateUtc="2025-08-04T16:48:00Z">
                <w:rPr>
                  <w:rFonts w:ascii="Cambria Math" w:hAnsi="Cambria Math"/>
                  <w:i/>
                </w:rPr>
              </w:ins>
            </m:ctrlPr>
          </m:funcPr>
          <m:fName>
            <m:sSup>
              <m:sSupPr>
                <m:ctrlPr>
                  <w:ins w:id="853" w:author="USA" w:date="2025-08-04T12:48:00Z" w16du:dateUtc="2025-08-04T16:48:00Z">
                    <w:rPr>
                      <w:rFonts w:ascii="Cambria Math" w:hAnsi="Cambria Math"/>
                      <w:i/>
                    </w:rPr>
                  </w:ins>
                </m:ctrlPr>
              </m:sSupPr>
              <m:e>
                <m:r>
                  <w:ins w:id="854" w:author="USA" w:date="2025-08-04T12:48:00Z" w16du:dateUtc="2025-08-04T16:48:00Z">
                    <m:rPr>
                      <m:sty m:val="p"/>
                    </m:rPr>
                    <w:rPr>
                      <w:rFonts w:ascii="Cambria Math" w:hAnsi="Cambria Math"/>
                    </w:rPr>
                    <m:t>sin</m:t>
                  </w:ins>
                </m:r>
              </m:e>
              <m:sup>
                <m:r>
                  <w:ins w:id="855" w:author="USA" w:date="2025-08-04T12:48:00Z" w16du:dateUtc="2025-08-04T16:48:00Z">
                    <w:rPr>
                      <w:rFonts w:ascii="Cambria Math" w:hAnsi="Cambria Math"/>
                    </w:rPr>
                    <m:t>-1</m:t>
                  </w:ins>
                </m:r>
              </m:sup>
            </m:sSup>
          </m:fName>
          <m:e>
            <m:d>
              <m:dPr>
                <m:ctrlPr>
                  <w:ins w:id="856" w:author="USA" w:date="2025-08-04T12:48:00Z" w16du:dateUtc="2025-08-04T16:48:00Z">
                    <w:rPr>
                      <w:rFonts w:ascii="Cambria Math" w:hAnsi="Cambria Math"/>
                      <w:i/>
                    </w:rPr>
                  </w:ins>
                </m:ctrlPr>
              </m:dPr>
              <m:e>
                <m:sSub>
                  <m:sSubPr>
                    <m:ctrlPr>
                      <w:ins w:id="857" w:author="USA" w:date="2025-08-04T12:51:00Z" w16du:dateUtc="2025-08-04T16:51:00Z">
                        <w:rPr>
                          <w:rFonts w:ascii="Cambria Math" w:hAnsi="Cambria Math"/>
                          <w:i/>
                        </w:rPr>
                      </w:ins>
                    </m:ctrlPr>
                  </m:sSubPr>
                  <m:e>
                    <m:r>
                      <w:ins w:id="858" w:author="USA" w:date="2025-08-04T12:51:00Z" w16du:dateUtc="2025-08-04T16:51:00Z">
                        <w:rPr>
                          <w:rFonts w:ascii="Cambria Math" w:hAnsi="Cambria Math"/>
                        </w:rPr>
                        <m:t>θ</m:t>
                      </w:ins>
                    </m:r>
                  </m:e>
                  <m:sub>
                    <m:r>
                      <w:ins w:id="859" w:author="USA" w:date="2025-08-04T12:51:00Z" w16du:dateUtc="2025-08-04T16:51:00Z">
                        <w:rPr>
                          <w:rFonts w:ascii="Cambria Math" w:hAnsi="Cambria Math"/>
                        </w:rPr>
                        <m:t>3dB</m:t>
                      </w:ins>
                    </m:r>
                  </m:sub>
                </m:sSub>
                <m:f>
                  <m:fPr>
                    <m:ctrlPr>
                      <w:ins w:id="860" w:author="USA" w:date="2025-08-04T12:48:00Z" w16du:dateUtc="2025-08-04T16:48:00Z">
                        <w:rPr>
                          <w:rFonts w:ascii="Cambria Math" w:hAnsi="Cambria Math"/>
                          <w:i/>
                        </w:rPr>
                      </w:ins>
                    </m:ctrlPr>
                  </m:fPr>
                  <m:num>
                    <m:rad>
                      <m:radPr>
                        <m:degHide m:val="1"/>
                        <m:ctrlPr>
                          <w:ins w:id="861" w:author="USA" w:date="2025-08-04T12:48:00Z" w16du:dateUtc="2025-08-04T16:48:00Z">
                            <w:rPr>
                              <w:rFonts w:ascii="Cambria Math" w:hAnsi="Cambria Math"/>
                              <w:i/>
                            </w:rPr>
                          </w:ins>
                        </m:ctrlPr>
                      </m:radPr>
                      <m:deg/>
                      <m:e>
                        <m:sSup>
                          <m:sSupPr>
                            <m:ctrlPr>
                              <w:ins w:id="862" w:author="USA" w:date="2025-08-04T12:48:00Z" w16du:dateUtc="2025-08-04T16:48:00Z">
                                <w:rPr>
                                  <w:rFonts w:ascii="Cambria Math" w:hAnsi="Cambria Math"/>
                                  <w:i/>
                                </w:rPr>
                              </w:ins>
                            </m:ctrlPr>
                          </m:sSupPr>
                          <m:e>
                            <m:r>
                              <w:ins w:id="863" w:author="USA" w:date="2025-08-04T12:48:00Z" w16du:dateUtc="2025-08-04T16:48:00Z">
                                <w:rPr>
                                  <w:rFonts w:ascii="Cambria Math" w:hAnsi="Cambria Math"/>
                                </w:rPr>
                                <m:t>B</m:t>
                              </w:ins>
                            </m:r>
                          </m:e>
                          <m:sup>
                            <m:r>
                              <w:ins w:id="864" w:author="USA" w:date="2025-08-04T12:48:00Z" w16du:dateUtc="2025-08-04T16:48:00Z">
                                <w:rPr>
                                  <w:rFonts w:ascii="Cambria Math" w:hAnsi="Cambria Math"/>
                                </w:rPr>
                                <m:t>2</m:t>
                              </w:ins>
                            </m:r>
                          </m:sup>
                        </m:sSup>
                        <m:r>
                          <w:ins w:id="865" w:author="USA" w:date="2025-08-04T12:48:00Z" w16du:dateUtc="2025-08-04T16:48:00Z">
                            <w:rPr>
                              <w:rFonts w:ascii="Cambria Math" w:hAnsi="Cambria Math"/>
                            </w:rPr>
                            <m:t>+1</m:t>
                          </w:ins>
                        </m:r>
                      </m:e>
                    </m:rad>
                  </m:num>
                  <m:den>
                    <m:sSub>
                      <m:sSubPr>
                        <m:ctrlPr>
                          <w:ins w:id="866" w:author="USA" w:date="2025-08-04T12:48:00Z" w16du:dateUtc="2025-08-04T16:48:00Z">
                            <w:rPr>
                              <w:rFonts w:ascii="Cambria Math" w:hAnsi="Cambria Math"/>
                              <w:i/>
                            </w:rPr>
                          </w:ins>
                        </m:ctrlPr>
                      </m:sSubPr>
                      <m:e>
                        <m:r>
                          <w:ins w:id="867" w:author="USA" w:date="2025-08-04T12:48:00Z" w16du:dateUtc="2025-08-04T16:48:00Z">
                            <w:rPr>
                              <w:rFonts w:ascii="Cambria Math" w:hAnsi="Cambria Math"/>
                            </w:rPr>
                            <m:t>μ</m:t>
                          </w:ins>
                        </m:r>
                      </m:e>
                      <m:sub>
                        <m:r>
                          <w:ins w:id="868" w:author="USA" w:date="2025-08-04T12:48:00Z" w16du:dateUtc="2025-08-04T16:48:00Z">
                            <w:rPr>
                              <w:rFonts w:ascii="Cambria Math" w:hAnsi="Cambria Math"/>
                            </w:rPr>
                            <m:t>3</m:t>
                          </w:ins>
                        </m:r>
                      </m:sub>
                    </m:sSub>
                  </m:den>
                </m:f>
              </m:e>
            </m:d>
          </m:e>
        </m:func>
      </m:oMath>
      <w:ins w:id="869" w:author="USA" w:date="2025-08-04T12:41:00Z" w16du:dateUtc="2025-08-04T16:41:00Z">
        <w:r w:rsidR="00410927">
          <w:tab/>
        </w:r>
        <w:r w:rsidR="00410927">
          <w:tab/>
          <w:t>Eq. 3.3-9</w:t>
        </w:r>
      </w:ins>
    </w:p>
    <w:p w14:paraId="307515C1" w14:textId="77777777" w:rsidR="007C2ECE" w:rsidRDefault="007C2ECE" w:rsidP="00AF0F26">
      <w:pPr>
        <w:jc w:val="center"/>
        <w:rPr>
          <w:ins w:id="870" w:author="USA" w:date="2025-08-04T12:35:00Z" w16du:dateUtc="2025-08-04T16:35:00Z"/>
        </w:rPr>
      </w:pPr>
    </w:p>
    <w:p w14:paraId="632AD395" w14:textId="77777777" w:rsidR="007C2ECE" w:rsidRDefault="007C2ECE" w:rsidP="00196383">
      <w:pPr>
        <w:rPr>
          <w:ins w:id="871" w:author="USA" w:date="2025-08-04T10:07:00Z" w16du:dateUtc="2025-08-04T14:07:00Z"/>
        </w:rPr>
      </w:pPr>
    </w:p>
    <w:p w14:paraId="52B40AC0" w14:textId="1987D1F9" w:rsidR="00CF38D7" w:rsidRDefault="00EC5366" w:rsidP="00F57221">
      <w:pPr>
        <w:rPr>
          <w:ins w:id="872" w:author="USA" w:date="2025-07-07T14:29:00Z" w16du:dateUtc="2025-07-07T18:29:00Z"/>
        </w:rPr>
      </w:pPr>
      <w:ins w:id="873" w:author="USA" w:date="2025-08-05T08:58:00Z" w16du:dateUtc="2025-08-05T12:58:00Z">
        <w:r>
          <w:lastRenderedPageBreak/>
          <w:t xml:space="preserve">Reference </w:t>
        </w:r>
      </w:ins>
      <w:ins w:id="874" w:author="USA" w:date="2025-08-05T08:59:00Z" w16du:dateUtc="2025-08-05T12:59:00Z">
        <w:r>
          <w:t>8 indicates that t</w:t>
        </w:r>
      </w:ins>
      <w:ins w:id="875" w:author="USA" w:date="2025-08-04T13:44:00Z" w16du:dateUtc="2025-08-04T17:44:00Z">
        <w:r w:rsidR="00F57221">
          <w:t xml:space="preserve">he </w:t>
        </w:r>
      </w:ins>
      <w:ins w:id="876" w:author="USA" w:date="2025-08-05T09:20:00Z" w16du:dateUtc="2025-08-05T13:20:00Z">
        <w:r w:rsidR="0006314A">
          <w:t>proper</w:t>
        </w:r>
      </w:ins>
      <w:ins w:id="877" w:author="USA" w:date="2025-08-04T13:44:00Z" w16du:dateUtc="2025-08-04T17:44:00Z">
        <w:r w:rsidR="00F57221">
          <w:t xml:space="preserve"> placement of the pattern zeros</w:t>
        </w:r>
      </w:ins>
      <w:ins w:id="878" w:author="USA" w:date="2025-08-05T09:20:00Z" w16du:dateUtc="2025-08-05T13:20:00Z">
        <w:r w:rsidR="0006314A">
          <w:t xml:space="preserve"> </w:t>
        </w:r>
      </w:ins>
      <w:ins w:id="879" w:author="USA" w:date="2025-08-05T09:21:00Z" w16du:dateUtc="2025-08-05T13:21:00Z">
        <w:r w:rsidR="0006314A">
          <w:t>reduces</w:t>
        </w:r>
      </w:ins>
      <w:ins w:id="880" w:author="USA" w:date="2025-08-05T09:20:00Z" w16du:dateUtc="2025-08-05T13:20:00Z">
        <w:r w:rsidR="0006314A">
          <w:t xml:space="preserve"> the near sidelobe levels</w:t>
        </w:r>
      </w:ins>
      <w:ins w:id="881" w:author="USA" w:date="2025-08-04T13:44:00Z" w16du:dateUtc="2025-08-04T17:44:00Z">
        <w:r w:rsidR="00F57221">
          <w:t>, which have been set at</w:t>
        </w:r>
      </w:ins>
      <w:ins w:id="882" w:author="USA" w:date="2025-08-04T13:46:00Z" w16du:dateUtc="2025-08-04T17:46:00Z">
        <w:r w:rsidR="00F57221">
          <w:t xml:space="preserve"> l</w:t>
        </w:r>
      </w:ins>
      <w:ins w:id="883" w:author="USA" w:date="2025-08-04T13:44:00Z" w16du:dateUtc="2025-08-04T17:44:00Z">
        <w:r w:rsidR="00F57221">
          <w:t xml:space="preserve">ocations </w:t>
        </w:r>
      </w:ins>
      <m:oMath>
        <m:rad>
          <m:radPr>
            <m:degHide m:val="1"/>
            <m:ctrlPr>
              <w:ins w:id="884" w:author="USA" w:date="2025-08-04T13:44:00Z" w16du:dateUtc="2025-08-04T17:44:00Z">
                <w:rPr>
                  <w:rFonts w:ascii="Cambria Math" w:hAnsi="Cambria Math"/>
                  <w:i/>
                </w:rPr>
              </w:ins>
            </m:ctrlPr>
          </m:radPr>
          <m:deg/>
          <m:e>
            <m:sSup>
              <m:sSupPr>
                <m:ctrlPr>
                  <w:ins w:id="885" w:author="USA" w:date="2025-08-04T13:44:00Z" w16du:dateUtc="2025-08-04T17:44:00Z">
                    <w:rPr>
                      <w:rFonts w:ascii="Cambria Math" w:hAnsi="Cambria Math"/>
                      <w:i/>
                    </w:rPr>
                  </w:ins>
                </m:ctrlPr>
              </m:sSupPr>
              <m:e>
                <m:r>
                  <w:ins w:id="886" w:author="USA" w:date="2025-08-04T13:44:00Z" w16du:dateUtc="2025-08-04T17:44:00Z">
                    <w:rPr>
                      <w:rFonts w:ascii="Cambria Math" w:hAnsi="Cambria Math"/>
                    </w:rPr>
                    <m:t>B</m:t>
                  </w:ins>
                </m:r>
              </m:e>
              <m:sup>
                <m:r>
                  <w:ins w:id="887" w:author="USA" w:date="2025-08-04T13:44:00Z" w16du:dateUtc="2025-08-04T17:44:00Z">
                    <w:rPr>
                      <w:rFonts w:ascii="Cambria Math" w:hAnsi="Cambria Math"/>
                    </w:rPr>
                    <m:t>2</m:t>
                  </w:ins>
                </m:r>
              </m:sup>
            </m:sSup>
            <m:r>
              <w:ins w:id="888" w:author="USA" w:date="2025-08-04T13:44:00Z" w16du:dateUtc="2025-08-04T17:44:00Z">
                <w:rPr>
                  <w:rFonts w:ascii="Cambria Math" w:hAnsi="Cambria Math"/>
                </w:rPr>
                <m:t>+</m:t>
              </w:ins>
            </m:r>
            <m:sSup>
              <m:sSupPr>
                <m:ctrlPr>
                  <w:ins w:id="889" w:author="USA" w:date="2025-08-04T13:44:00Z" w16du:dateUtc="2025-08-04T17:44:00Z">
                    <w:rPr>
                      <w:rFonts w:ascii="Cambria Math" w:hAnsi="Cambria Math"/>
                      <w:i/>
                    </w:rPr>
                  </w:ins>
                </m:ctrlPr>
              </m:sSupPr>
              <m:e>
                <m:r>
                  <w:ins w:id="890" w:author="USA" w:date="2025-08-04T13:46:00Z" w16du:dateUtc="2025-08-04T17:46:00Z">
                    <w:rPr>
                      <w:rFonts w:ascii="Cambria Math" w:hAnsi="Cambria Math"/>
                    </w:rPr>
                    <m:t>n</m:t>
                  </w:ins>
                </m:r>
              </m:e>
              <m:sup>
                <m:r>
                  <w:ins w:id="891" w:author="USA" w:date="2025-08-04T13:44:00Z" w16du:dateUtc="2025-08-04T17:44:00Z">
                    <w:rPr>
                      <w:rFonts w:ascii="Cambria Math" w:hAnsi="Cambria Math"/>
                    </w:rPr>
                    <m:t>2</m:t>
                  </w:ins>
                </m:r>
              </m:sup>
            </m:sSup>
          </m:e>
        </m:rad>
      </m:oMath>
      <w:ins w:id="892" w:author="USA" w:date="2025-08-04T13:46:00Z" w16du:dateUtc="2025-08-04T17:46:00Z">
        <w:r w:rsidR="00F57221">
          <w:t xml:space="preserve">. </w:t>
        </w:r>
      </w:ins>
      <w:ins w:id="893" w:author="USA" w:date="2025-08-07T09:16:00Z" w16du:dateUtc="2025-08-07T13:16:00Z">
        <w:r w:rsidR="00167619">
          <w:t xml:space="preserve">Assuming that the peak sidelobes </w:t>
        </w:r>
      </w:ins>
      <w:ins w:id="894" w:author="USA" w:date="2025-08-07T09:24:00Z" w16du:dateUtc="2025-08-07T13:24:00Z">
        <w:r w:rsidR="00167619">
          <w:t xml:space="preserve">angular </w:t>
        </w:r>
      </w:ins>
      <w:ins w:id="895" w:author="USA" w:date="2025-08-07T09:16:00Z" w16du:dateUtc="2025-08-07T13:16:00Z">
        <w:r w:rsidR="00167619">
          <w:t xml:space="preserve">locations is </w:t>
        </w:r>
      </w:ins>
      <w:ins w:id="896" w:author="USA" w:date="2025-08-07T09:21:00Z" w16du:dateUtc="2025-08-07T13:21:00Z">
        <w:r w:rsidR="00167619">
          <w:t>halfway</w:t>
        </w:r>
      </w:ins>
      <w:ins w:id="897" w:author="USA" w:date="2025-08-07T09:16:00Z" w16du:dateUtc="2025-08-07T13:16:00Z">
        <w:r w:rsidR="00167619">
          <w:t xml:space="preserve"> </w:t>
        </w:r>
      </w:ins>
      <w:ins w:id="898" w:author="USA" w:date="2025-08-07T09:17:00Z" w16du:dateUtc="2025-08-07T13:17:00Z">
        <w:r w:rsidR="00167619">
          <w:t>between the null</w:t>
        </w:r>
      </w:ins>
      <w:ins w:id="899" w:author="USA" w:date="2025-08-07T09:21:00Z" w16du:dateUtc="2025-08-07T13:21:00Z">
        <w:r w:rsidR="00167619">
          <w:t xml:space="preserve"> location</w:t>
        </w:r>
      </w:ins>
      <w:ins w:id="900" w:author="USA" w:date="2025-08-07T09:17:00Z" w16du:dateUtc="2025-08-07T13:17:00Z">
        <w:r w:rsidR="00167619">
          <w:t xml:space="preserve">s, the </w:t>
        </w:r>
      </w:ins>
      <w:ins w:id="901" w:author="USA" w:date="2025-07-07T14:51:00Z" w16du:dateUtc="2025-07-07T18:51:00Z">
        <w:r w:rsidR="000F7EC8">
          <w:t xml:space="preserve">approximate </w:t>
        </w:r>
      </w:ins>
      <w:ins w:id="902" w:author="USA" w:date="2025-07-07T14:52:00Z" w16du:dateUtc="2025-07-07T18:52:00Z">
        <w:r w:rsidR="000F7EC8">
          <w:t>ang</w:t>
        </w:r>
      </w:ins>
      <w:ins w:id="903" w:author="USA" w:date="2025-08-05T08:59:00Z" w16du:dateUtc="2025-08-05T12:59:00Z">
        <w:r>
          <w:t>ular</w:t>
        </w:r>
      </w:ins>
      <w:ins w:id="904" w:author="USA" w:date="2025-07-07T14:52:00Z" w16du:dateUtc="2025-07-07T18:52:00Z">
        <w:r w:rsidR="000F7EC8">
          <w:t xml:space="preserve"> </w:t>
        </w:r>
      </w:ins>
      <w:ins w:id="905" w:author="USA" w:date="2025-07-07T13:41:00Z" w16du:dateUtc="2025-07-07T17:41:00Z">
        <w:r w:rsidR="00471275">
          <w:t xml:space="preserve">locations of the </w:t>
        </w:r>
      </w:ins>
      <w:ins w:id="906" w:author="USA" w:date="2025-07-07T14:39:00Z" w16du:dateUtc="2025-07-07T18:39:00Z">
        <w:r w:rsidR="00D91C02">
          <w:t>p</w:t>
        </w:r>
      </w:ins>
      <w:ins w:id="907" w:author="USA" w:date="2025-07-07T14:40:00Z" w16du:dateUtc="2025-07-07T18:40:00Z">
        <w:r w:rsidR="00D91C02">
          <w:t xml:space="preserve">attern </w:t>
        </w:r>
      </w:ins>
      <w:ins w:id="908" w:author="USA" w:date="2025-07-07T13:41:00Z" w16du:dateUtc="2025-07-07T17:41:00Z">
        <w:r w:rsidR="00471275">
          <w:t>peak sidelobes</w:t>
        </w:r>
      </w:ins>
      <w:ins w:id="909" w:author="USA" w:date="2025-08-07T09:23:00Z" w16du:dateUtc="2025-08-07T13:23:00Z">
        <w:r w:rsidR="00167619">
          <w:t>,</w:t>
        </w:r>
      </w:ins>
      <w:ins w:id="910" w:author="USA" w:date="2025-08-07T09:22:00Z" w16du:dateUtc="2025-08-07T13:22:00Z">
        <w:r w:rsidR="00167619">
          <w:t xml:space="preserve"> </w:t>
        </w:r>
      </w:ins>
      <w:ins w:id="911" w:author="USA" w:date="2025-08-07T09:23:00Z" w16du:dateUtc="2025-08-07T13:23:00Z">
        <w:r w:rsidR="00167619">
          <w:t xml:space="preserve">for each peak sidelobe number </w:t>
        </w:r>
      </w:ins>
      <w:ins w:id="912" w:author="USA" w:date="2025-08-07T09:22:00Z" w16du:dateUtc="2025-08-07T13:22:00Z">
        <w:r w:rsidR="00167619">
          <w:t>n</w:t>
        </w:r>
      </w:ins>
      <w:ins w:id="913" w:author="USA" w:date="2025-08-07T09:23:00Z" w16du:dateUtc="2025-08-07T13:23:00Z">
        <w:r w:rsidR="00167619">
          <w:t>,</w:t>
        </w:r>
      </w:ins>
      <w:ins w:id="914" w:author="USA" w:date="2025-08-05T09:00:00Z" w16du:dateUtc="2025-08-05T13:00:00Z">
        <w:r>
          <w:t xml:space="preserve"> </w:t>
        </w:r>
      </w:ins>
      <w:ins w:id="915" w:author="USA" w:date="2025-08-05T09:21:00Z" w16du:dateUtc="2025-08-05T13:21:00Z">
        <w:r w:rsidR="0006314A">
          <w:t>are</w:t>
        </w:r>
      </w:ins>
      <w:ins w:id="916" w:author="USA" w:date="2025-07-07T13:41:00Z" w16du:dateUtc="2025-07-07T17:41:00Z">
        <w:r w:rsidR="00471275">
          <w:t xml:space="preserve"> found </w:t>
        </w:r>
      </w:ins>
      <w:ins w:id="917" w:author="USA" w:date="2025-08-07T09:22:00Z" w16du:dateUtc="2025-08-07T13:22:00Z">
        <w:r w:rsidR="00167619">
          <w:t xml:space="preserve">using </w:t>
        </w:r>
      </w:ins>
      <w:ins w:id="918" w:author="USA" w:date="2025-08-05T09:21:00Z" w16du:dateUtc="2025-08-05T13:21:00Z">
        <w:r w:rsidR="0006314A">
          <w:t xml:space="preserve">the </w:t>
        </w:r>
      </w:ins>
      <w:ins w:id="919" w:author="USA" w:date="2025-08-07T09:23:00Z" w16du:dateUtc="2025-08-07T13:23:00Z">
        <w:r w:rsidR="00167619">
          <w:t>expression</w:t>
        </w:r>
      </w:ins>
      <w:ins w:id="920" w:author="USA" w:date="2025-08-07T09:24:00Z" w16du:dateUtc="2025-08-07T13:24:00Z">
        <w:r w:rsidR="00167619">
          <w:t>.</w:t>
        </w:r>
      </w:ins>
    </w:p>
    <w:p w14:paraId="0E9CF011" w14:textId="13DC5929" w:rsidR="00A2037B" w:rsidRDefault="00F57221">
      <w:pPr>
        <w:jc w:val="center"/>
        <w:rPr>
          <w:ins w:id="921" w:author="USA" w:date="2025-07-07T13:41:00Z" w16du:dateUtc="2025-07-07T17:41:00Z"/>
        </w:rPr>
        <w:pPrChange w:id="922" w:author="USA" w:date="2025-08-05T09:24:00Z" w16du:dateUtc="2025-08-05T13:24:00Z">
          <w:pPr/>
        </w:pPrChange>
      </w:pPr>
      <m:oMath>
        <m:r>
          <w:ins w:id="923" w:author="USA" w:date="2025-08-04T13:50:00Z" w16du:dateUtc="2025-08-04T17:50:00Z">
            <w:rPr>
              <w:rFonts w:ascii="Cambria Math" w:hAnsi="Cambria Math"/>
            </w:rPr>
            <m:t>SLL(n)</m:t>
          </w:ins>
        </m:r>
        <m:d>
          <m:dPr>
            <m:ctrlPr>
              <w:ins w:id="924" w:author="USA" w:date="2025-07-09T15:35:00Z" w16du:dateUtc="2025-07-09T19:35:00Z">
                <w:rPr>
                  <w:rFonts w:ascii="Cambria Math" w:hAnsi="Cambria Math"/>
                  <w:i/>
                </w:rPr>
              </w:ins>
            </m:ctrlPr>
          </m:dPr>
          <m:e>
            <m:r>
              <w:ins w:id="925" w:author="USA" w:date="2025-08-05T09:24:00Z" w16du:dateUtc="2025-08-05T13:24:00Z">
                <w:rPr>
                  <w:rFonts w:ascii="Cambria Math" w:hAnsi="Cambria Math"/>
                </w:rPr>
                <m:t>°</m:t>
              </w:ins>
            </m:r>
          </m:e>
        </m:d>
        <m:r>
          <w:ins w:id="926" w:author="USA" w:date="2025-07-09T15:36:00Z" w16du:dateUtc="2025-07-09T19:36:00Z">
            <w:rPr>
              <w:rFonts w:ascii="Cambria Math" w:hAnsi="Cambria Math"/>
            </w:rPr>
            <m:t xml:space="preserve">= </m:t>
          </w:ins>
        </m:r>
        <m:func>
          <m:funcPr>
            <m:ctrlPr>
              <w:ins w:id="927" w:author="USA" w:date="2025-07-09T15:36:00Z" w16du:dateUtc="2025-07-09T19:36:00Z">
                <w:rPr>
                  <w:rFonts w:ascii="Cambria Math" w:hAnsi="Cambria Math"/>
                  <w:i/>
                </w:rPr>
              </w:ins>
            </m:ctrlPr>
          </m:funcPr>
          <m:fName>
            <m:sSup>
              <m:sSupPr>
                <m:ctrlPr>
                  <w:ins w:id="928" w:author="USA" w:date="2025-07-09T15:36:00Z" w16du:dateUtc="2025-07-09T19:36:00Z">
                    <w:rPr>
                      <w:rFonts w:ascii="Cambria Math" w:hAnsi="Cambria Math"/>
                      <w:i/>
                    </w:rPr>
                  </w:ins>
                </m:ctrlPr>
              </m:sSupPr>
              <m:e>
                <m:r>
                  <w:ins w:id="929" w:author="USA" w:date="2025-07-09T15:36:00Z" w16du:dateUtc="2025-07-09T19:36:00Z">
                    <m:rPr>
                      <m:sty m:val="p"/>
                    </m:rPr>
                    <w:rPr>
                      <w:rFonts w:ascii="Cambria Math" w:hAnsi="Cambria Math"/>
                    </w:rPr>
                    <m:t>sin</m:t>
                  </w:ins>
                </m:r>
              </m:e>
              <m:sup>
                <m:r>
                  <w:ins w:id="930" w:author="USA" w:date="2025-07-09T15:36:00Z" w16du:dateUtc="2025-07-09T19:36:00Z">
                    <w:rPr>
                      <w:rFonts w:ascii="Cambria Math" w:hAnsi="Cambria Math"/>
                    </w:rPr>
                    <m:t>-1</m:t>
                  </w:ins>
                </m:r>
              </m:sup>
            </m:sSup>
          </m:fName>
          <m:e>
            <m:d>
              <m:dPr>
                <m:ctrlPr>
                  <w:ins w:id="931" w:author="USA" w:date="2025-07-09T15:36:00Z" w16du:dateUtc="2025-07-09T19:36:00Z">
                    <w:rPr>
                      <w:rFonts w:ascii="Cambria Math" w:hAnsi="Cambria Math"/>
                      <w:i/>
                    </w:rPr>
                  </w:ins>
                </m:ctrlPr>
              </m:dPr>
              <m:e>
                <m:f>
                  <m:fPr>
                    <m:ctrlPr>
                      <w:ins w:id="932" w:author="USA" w:date="2025-07-09T15:36:00Z" w16du:dateUtc="2025-07-09T19:36:00Z">
                        <w:rPr>
                          <w:rFonts w:ascii="Cambria Math" w:hAnsi="Cambria Math"/>
                          <w:i/>
                        </w:rPr>
                      </w:ins>
                    </m:ctrlPr>
                  </m:fPr>
                  <m:num>
                    <m:sSub>
                      <m:sSubPr>
                        <m:ctrlPr>
                          <w:ins w:id="933" w:author="USA" w:date="2025-08-04T12:50:00Z" w16du:dateUtc="2025-08-04T16:50:00Z">
                            <w:rPr>
                              <w:rFonts w:ascii="Cambria Math" w:hAnsi="Cambria Math"/>
                              <w:i/>
                            </w:rPr>
                          </w:ins>
                        </m:ctrlPr>
                      </m:sSubPr>
                      <m:e>
                        <m:r>
                          <w:ins w:id="934" w:author="USA" w:date="2025-08-04T12:50:00Z" w16du:dateUtc="2025-08-04T16:50:00Z">
                            <w:rPr>
                              <w:rFonts w:ascii="Cambria Math" w:hAnsi="Cambria Math"/>
                            </w:rPr>
                            <m:t>θ</m:t>
                          </w:ins>
                        </m:r>
                      </m:e>
                      <m:sub>
                        <m:r>
                          <w:ins w:id="935" w:author="USA" w:date="2025-08-04T12:50:00Z" w16du:dateUtc="2025-08-04T16:50:00Z">
                            <w:rPr>
                              <w:rFonts w:ascii="Cambria Math" w:hAnsi="Cambria Math"/>
                            </w:rPr>
                            <m:t>3dB</m:t>
                          </w:ins>
                        </m:r>
                      </m:sub>
                    </m:sSub>
                  </m:num>
                  <m:den>
                    <m:r>
                      <w:ins w:id="936" w:author="USA" w:date="2025-07-09T15:36:00Z" w16du:dateUtc="2025-07-09T19:36:00Z">
                        <m:rPr>
                          <m:sty m:val="b"/>
                        </m:rPr>
                        <w:rPr>
                          <w:rFonts w:ascii="Cambria Math" w:eastAsia="Times New Roman" w:hAnsi="Cambria Math" w:cs="Arial"/>
                          <w:color w:val="FF0000"/>
                          <w:sz w:val="20"/>
                          <w:lang w:val="en-US"/>
                        </w:rPr>
                        <m:t>µ3</m:t>
                      </w:ins>
                    </m:r>
                  </m:den>
                </m:f>
                <m:rad>
                  <m:radPr>
                    <m:degHide m:val="1"/>
                    <m:ctrlPr>
                      <w:ins w:id="937" w:author="USA" w:date="2025-07-09T15:37:00Z" w16du:dateUtc="2025-07-09T19:37:00Z">
                        <w:rPr>
                          <w:rFonts w:ascii="Cambria Math" w:hAnsi="Cambria Math"/>
                          <w:i/>
                        </w:rPr>
                      </w:ins>
                    </m:ctrlPr>
                  </m:radPr>
                  <m:deg/>
                  <m:e>
                    <m:sSup>
                      <m:sSupPr>
                        <m:ctrlPr>
                          <w:ins w:id="938" w:author="USA" w:date="2025-07-09T15:37:00Z" w16du:dateUtc="2025-07-09T19:37:00Z">
                            <w:rPr>
                              <w:rFonts w:ascii="Cambria Math" w:hAnsi="Cambria Math"/>
                              <w:i/>
                            </w:rPr>
                          </w:ins>
                        </m:ctrlPr>
                      </m:sSupPr>
                      <m:e>
                        <m:r>
                          <w:ins w:id="939" w:author="USA" w:date="2025-07-09T15:38:00Z" w16du:dateUtc="2025-07-09T19:38:00Z">
                            <w:rPr>
                              <w:rFonts w:ascii="Cambria Math" w:hAnsi="Cambria Math"/>
                            </w:rPr>
                            <m:t>B</m:t>
                          </w:ins>
                        </m:r>
                      </m:e>
                      <m:sup>
                        <m:r>
                          <w:ins w:id="940" w:author="USA" w:date="2025-07-09T15:38:00Z" w16du:dateUtc="2025-07-09T19:38:00Z">
                            <w:rPr>
                              <w:rFonts w:ascii="Cambria Math" w:hAnsi="Cambria Math"/>
                            </w:rPr>
                            <m:t>2</m:t>
                          </w:ins>
                        </m:r>
                      </m:sup>
                    </m:sSup>
                    <m:r>
                      <w:ins w:id="941" w:author="USA" w:date="2025-07-09T15:37:00Z" w16du:dateUtc="2025-07-09T19:37:00Z">
                        <w:rPr>
                          <w:rFonts w:ascii="Cambria Math" w:hAnsi="Cambria Math"/>
                        </w:rPr>
                        <m:t>+</m:t>
                      </w:ins>
                    </m:r>
                    <m:sSup>
                      <m:sSupPr>
                        <m:ctrlPr>
                          <w:ins w:id="942" w:author="USA" w:date="2025-07-09T15:38:00Z" w16du:dateUtc="2025-07-09T19:38:00Z">
                            <w:rPr>
                              <w:rFonts w:ascii="Cambria Math" w:hAnsi="Cambria Math"/>
                              <w:i/>
                            </w:rPr>
                          </w:ins>
                        </m:ctrlPr>
                      </m:sSupPr>
                      <m:e>
                        <m:d>
                          <m:dPr>
                            <m:ctrlPr>
                              <w:ins w:id="943" w:author="USA" w:date="2025-07-09T15:38:00Z" w16du:dateUtc="2025-07-09T19:38:00Z">
                                <w:rPr>
                                  <w:rFonts w:ascii="Cambria Math" w:hAnsi="Cambria Math"/>
                                  <w:i/>
                                </w:rPr>
                              </w:ins>
                            </m:ctrlPr>
                          </m:dPr>
                          <m:e>
                            <m:r>
                              <w:ins w:id="944" w:author="USA" w:date="2025-07-09T15:38:00Z" w16du:dateUtc="2025-07-09T19:38:00Z">
                                <w:rPr>
                                  <w:rFonts w:ascii="Cambria Math" w:hAnsi="Cambria Math"/>
                                </w:rPr>
                                <m:t>n+.5</m:t>
                              </w:ins>
                            </m:r>
                          </m:e>
                        </m:d>
                      </m:e>
                      <m:sup>
                        <m:r>
                          <w:ins w:id="945" w:author="USA" w:date="2025-07-09T15:38:00Z" w16du:dateUtc="2025-07-09T19:38:00Z">
                            <w:rPr>
                              <w:rFonts w:ascii="Cambria Math" w:hAnsi="Cambria Math"/>
                            </w:rPr>
                            <m:t>2</m:t>
                          </w:ins>
                        </m:r>
                      </m:sup>
                    </m:sSup>
                  </m:e>
                </m:rad>
              </m:e>
            </m:d>
          </m:e>
        </m:func>
      </m:oMath>
      <w:ins w:id="946" w:author="USA" w:date="2025-08-05T09:23:00Z" w16du:dateUtc="2025-08-05T13:23:00Z">
        <w:r w:rsidR="00960715">
          <w:tab/>
        </w:r>
      </w:ins>
      <w:ins w:id="947" w:author="USA" w:date="2025-08-05T09:24:00Z" w16du:dateUtc="2025-08-05T13:24:00Z">
        <w:r w:rsidR="00960715">
          <w:tab/>
          <w:t>eq. 3.3-10</w:t>
        </w:r>
      </w:ins>
    </w:p>
    <w:p w14:paraId="73C5CF3A" w14:textId="53C898FD" w:rsidR="00817A8B" w:rsidRDefault="00BB6848" w:rsidP="001B2D64">
      <w:pPr>
        <w:rPr>
          <w:ins w:id="948" w:author="USA" w:date="2025-08-05T14:01:00Z" w16du:dateUtc="2025-08-05T18:01:00Z"/>
        </w:rPr>
      </w:pPr>
      <w:ins w:id="949" w:author="USA" w:date="2025-07-07T15:06:00Z" w16du:dateUtc="2025-07-07T19:06:00Z">
        <w:r>
          <w:t xml:space="preserve">The </w:t>
        </w:r>
      </w:ins>
      <w:ins w:id="950" w:author="USA" w:date="2025-08-05T09:23:00Z" w16du:dateUtc="2025-08-05T13:23:00Z">
        <w:r w:rsidR="0006314A">
          <w:t xml:space="preserve">peak </w:t>
        </w:r>
      </w:ins>
      <w:ins w:id="951" w:author="USA" w:date="2025-07-07T15:06:00Z" w16du:dateUtc="2025-07-07T19:06:00Z">
        <w:r>
          <w:t>sidelobe level</w:t>
        </w:r>
      </w:ins>
      <w:ins w:id="952" w:author="USA" w:date="2025-08-05T09:22:00Z" w16du:dateUtc="2025-08-05T13:22:00Z">
        <w:r w:rsidR="0006314A">
          <w:t>s</w:t>
        </w:r>
      </w:ins>
      <w:ins w:id="953" w:author="USA" w:date="2025-07-07T15:06:00Z" w16du:dateUtc="2025-07-07T19:06:00Z">
        <w:r>
          <w:t xml:space="preserve"> </w:t>
        </w:r>
      </w:ins>
      <w:ins w:id="954" w:author="USA" w:date="2025-08-05T09:23:00Z" w16du:dateUtc="2025-08-05T13:23:00Z">
        <w:r w:rsidR="0006314A">
          <w:t>can be</w:t>
        </w:r>
      </w:ins>
      <w:ins w:id="955" w:author="USA" w:date="2025-08-05T09:22:00Z" w16du:dateUtc="2025-08-05T13:22:00Z">
        <w:r w:rsidR="0006314A">
          <w:t xml:space="preserve"> computed </w:t>
        </w:r>
      </w:ins>
      <w:ins w:id="956" w:author="USA" w:date="2025-08-07T09:47:00Z" w16du:dateUtc="2025-08-07T13:47:00Z">
        <w:r w:rsidR="00067300">
          <w:t>using</w:t>
        </w:r>
      </w:ins>
      <w:ins w:id="957" w:author="USA" w:date="2025-07-07T15:06:00Z" w16du:dateUtc="2025-07-07T19:06:00Z">
        <w:r>
          <w:t xml:space="preserve"> the sidelo</w:t>
        </w:r>
      </w:ins>
      <w:ins w:id="958" w:author="USA" w:date="2025-07-07T15:07:00Z" w16du:dateUtc="2025-07-07T19:07:00Z">
        <w:r>
          <w:t xml:space="preserve">be angle </w:t>
        </w:r>
      </w:ins>
      <w:ins w:id="959" w:author="USA" w:date="2025-08-05T09:24:00Z" w16du:dateUtc="2025-08-05T13:24:00Z">
        <w:r w:rsidR="00960715">
          <w:t xml:space="preserve">from </w:t>
        </w:r>
      </w:ins>
      <w:ins w:id="960" w:author="USA" w:date="2025-08-05T09:25:00Z" w16du:dateUtc="2025-08-05T13:25:00Z">
        <w:r w:rsidR="00960715">
          <w:t>E</w:t>
        </w:r>
      </w:ins>
      <w:ins w:id="961" w:author="USA" w:date="2025-08-05T09:24:00Z" w16du:dateUtc="2025-08-05T13:24:00Z">
        <w:r w:rsidR="00960715">
          <w:t>q</w:t>
        </w:r>
      </w:ins>
      <w:ins w:id="962" w:author="USA" w:date="2025-08-05T09:25:00Z" w16du:dateUtc="2025-08-05T13:25:00Z">
        <w:r w:rsidR="00960715">
          <w:t>.</w:t>
        </w:r>
      </w:ins>
      <w:ins w:id="963" w:author="USA" w:date="2025-08-05T09:24:00Z" w16du:dateUtc="2025-08-05T13:24:00Z">
        <w:r w:rsidR="00960715">
          <w:t xml:space="preserve"> 3.3-10</w:t>
        </w:r>
      </w:ins>
      <w:ins w:id="964" w:author="USA" w:date="2025-08-05T09:25:00Z" w16du:dateUtc="2025-08-05T13:25:00Z">
        <w:r w:rsidR="00960715">
          <w:t xml:space="preserve"> </w:t>
        </w:r>
      </w:ins>
      <w:ins w:id="965" w:author="USA" w:date="2025-08-07T09:47:00Z" w16du:dateUtc="2025-08-07T13:47:00Z">
        <w:r w:rsidR="00067300">
          <w:t xml:space="preserve">and the antenna pattern equation </w:t>
        </w:r>
      </w:ins>
      <w:ins w:id="966" w:author="USA" w:date="2025-08-05T09:25:00Z" w16du:dateUtc="2025-08-05T13:25:00Z">
        <w:r w:rsidR="00960715">
          <w:t>3.3-</w:t>
        </w:r>
      </w:ins>
      <w:ins w:id="967" w:author="USA" w:date="2025-08-07T09:48:00Z" w16du:dateUtc="2025-08-07T13:48:00Z">
        <w:r w:rsidR="00067300">
          <w:t>2 and 3.3.2a.</w:t>
        </w:r>
      </w:ins>
      <w:ins w:id="968" w:author="USA" w:date="2025-07-07T15:09:00Z" w16du:dateUtc="2025-07-07T19:09:00Z">
        <w:r>
          <w:t xml:space="preserve"> </w:t>
        </w:r>
      </w:ins>
    </w:p>
    <w:p w14:paraId="5CD13847" w14:textId="55F5939E" w:rsidR="00B5190D" w:rsidRDefault="00B5190D" w:rsidP="00B5190D">
      <w:pPr>
        <w:rPr>
          <w:ins w:id="969" w:author="USA" w:date="2025-08-05T14:55:00Z" w16du:dateUtc="2025-08-05T18:55:00Z"/>
        </w:rPr>
      </w:pPr>
      <w:ins w:id="970" w:author="USA" w:date="2025-08-05T14:55:00Z" w16du:dateUtc="2025-08-05T18:55:00Z">
        <w:r>
          <w:t>An estimate of the number of peak sidelobes</w:t>
        </w:r>
      </w:ins>
      <w:ins w:id="971" w:author="USA" w:date="2025-08-07T09:51:00Z" w16du:dateUtc="2025-08-07T13:51:00Z">
        <w:r w:rsidR="00067300">
          <w:t xml:space="preserve">, </w:t>
        </w:r>
      </w:ins>
      <m:oMath>
        <m:sSub>
          <m:sSubPr>
            <m:ctrlPr>
              <w:ins w:id="972" w:author="USA" w:date="2025-08-07T09:51:00Z" w16du:dateUtc="2025-08-07T13:51:00Z">
                <w:rPr>
                  <w:rFonts w:ascii="Cambria Math" w:hAnsi="Cambria Math"/>
                  <w:i/>
                </w:rPr>
              </w:ins>
            </m:ctrlPr>
          </m:sSubPr>
          <m:e>
            <m:r>
              <w:ins w:id="973" w:author="USA" w:date="2025-08-07T09:51:00Z" w16du:dateUtc="2025-08-07T13:51:00Z">
                <w:rPr>
                  <w:rFonts w:ascii="Cambria Math" w:hAnsi="Cambria Math"/>
                </w:rPr>
                <m:t>N</m:t>
              </w:ins>
            </m:r>
          </m:e>
          <m:sub>
            <m:r>
              <w:ins w:id="974" w:author="USA" w:date="2025-08-07T09:51:00Z" w16du:dateUtc="2025-08-07T13:51:00Z">
                <w:rPr>
                  <w:rFonts w:ascii="Cambria Math" w:hAnsi="Cambria Math"/>
                </w:rPr>
                <m:t>lobes</m:t>
              </w:ins>
            </m:r>
          </m:sub>
        </m:sSub>
      </m:oMath>
      <w:ins w:id="975" w:author="USA" w:date="2025-08-07T09:51:00Z" w16du:dateUtc="2025-08-07T13:51:00Z">
        <w:r w:rsidR="00067300">
          <w:t xml:space="preserve">, </w:t>
        </w:r>
      </w:ins>
      <w:ins w:id="976" w:author="USA" w:date="2025-08-05T14:55:00Z" w16du:dateUtc="2025-08-05T18:55:00Z">
        <w:r>
          <w:t xml:space="preserve">to generate </w:t>
        </w:r>
      </w:ins>
      <w:ins w:id="977" w:author="USA" w:date="2025-08-07T09:50:00Z" w16du:dateUtc="2025-08-07T13:50:00Z">
        <w:r w:rsidR="00067300">
          <w:t xml:space="preserve">for a given SLR and </w:t>
        </w:r>
      </w:ins>
      <m:oMath>
        <m:sSub>
          <m:sSubPr>
            <m:ctrlPr>
              <w:ins w:id="978" w:author="USA" w:date="2025-08-07T09:51:00Z" w16du:dateUtc="2025-08-07T13:51:00Z">
                <w:rPr>
                  <w:rFonts w:ascii="Cambria Math" w:hAnsi="Cambria Math"/>
                  <w:i/>
                </w:rPr>
              </w:ins>
            </m:ctrlPr>
          </m:sSubPr>
          <m:e>
            <m:r>
              <w:ins w:id="979" w:author="USA" w:date="2025-08-07T09:51:00Z" w16du:dateUtc="2025-08-07T13:51:00Z">
                <w:rPr>
                  <w:rFonts w:ascii="Cambria Math" w:hAnsi="Cambria Math"/>
                </w:rPr>
                <m:t>θ</m:t>
              </w:ins>
            </m:r>
          </m:e>
          <m:sub>
            <m:r>
              <w:ins w:id="980" w:author="USA" w:date="2025-08-07T09:51:00Z" w16du:dateUtc="2025-08-07T13:51:00Z">
                <w:rPr>
                  <w:rFonts w:ascii="Cambria Math" w:hAnsi="Cambria Math"/>
                </w:rPr>
                <m:t>3dB</m:t>
              </w:ins>
            </m:r>
          </m:sub>
        </m:sSub>
      </m:oMath>
      <w:ins w:id="981" w:author="USA" w:date="2025-08-07T09:50:00Z" w16du:dateUtc="2025-08-07T13:50:00Z">
        <w:r w:rsidR="00067300">
          <w:t xml:space="preserve"> </w:t>
        </w:r>
      </w:ins>
      <w:ins w:id="982" w:author="USA" w:date="2025-08-07T09:51:00Z" w16du:dateUtc="2025-08-07T13:51:00Z">
        <w:r w:rsidR="00067300">
          <w:t>is.</w:t>
        </w:r>
      </w:ins>
    </w:p>
    <w:p w14:paraId="6168F660" w14:textId="4081D6D6" w:rsidR="00B5190D" w:rsidRDefault="00F81361" w:rsidP="00B5190D">
      <w:pPr>
        <w:jc w:val="center"/>
        <w:rPr>
          <w:ins w:id="983" w:author="USA" w:date="2025-08-05T14:55:00Z" w16du:dateUtc="2025-08-05T18:55:00Z"/>
        </w:rPr>
      </w:pPr>
      <m:oMath>
        <m:sSub>
          <m:sSubPr>
            <m:ctrlPr>
              <w:ins w:id="984" w:author="USA" w:date="2025-08-05T14:55:00Z" w16du:dateUtc="2025-08-05T18:55:00Z">
                <w:rPr>
                  <w:rFonts w:ascii="Cambria Math" w:hAnsi="Cambria Math"/>
                  <w:i/>
                </w:rPr>
              </w:ins>
            </m:ctrlPr>
          </m:sSubPr>
          <m:e>
            <m:r>
              <w:ins w:id="985" w:author="USA" w:date="2025-08-05T14:55:00Z" w16du:dateUtc="2025-08-05T18:55:00Z">
                <w:rPr>
                  <w:rFonts w:ascii="Cambria Math" w:hAnsi="Cambria Math"/>
                </w:rPr>
                <m:t>N</m:t>
              </w:ins>
            </m:r>
          </m:e>
          <m:sub>
            <m:r>
              <w:ins w:id="986" w:author="USA" w:date="2025-08-05T14:55:00Z" w16du:dateUtc="2025-08-05T18:55:00Z">
                <w:rPr>
                  <w:rFonts w:ascii="Cambria Math" w:hAnsi="Cambria Math"/>
                </w:rPr>
                <m:t>lobes</m:t>
              </w:ins>
            </m:r>
          </m:sub>
        </m:sSub>
        <m:r>
          <w:ins w:id="987" w:author="USA" w:date="2025-08-05T14:55:00Z" w16du:dateUtc="2025-08-05T18:55:00Z">
            <w:rPr>
              <w:rFonts w:ascii="Cambria Math" w:hAnsi="Cambria Math"/>
            </w:rPr>
            <m:t>=(70°-</m:t>
          </w:ins>
        </m:r>
        <m:r>
          <w:ins w:id="988" w:author="USA" w:date="2025-08-05T14:55:00Z" w16du:dateUtc="2025-08-05T18:55:00Z">
            <w:rPr>
              <w:rFonts w:ascii="Cambria Math" w:hAnsi="Cambria Math"/>
            </w:rPr>
            <m:t>FNB</m:t>
          </w:ins>
        </m:r>
        <m:sSub>
          <m:sSubPr>
            <m:ctrlPr>
              <w:ins w:id="989" w:author="USA" w:date="2025-08-05T14:55:00Z" w16du:dateUtc="2025-08-05T18:55:00Z">
                <w:rPr>
                  <w:rFonts w:ascii="Cambria Math" w:hAnsi="Cambria Math"/>
                  <w:i/>
                </w:rPr>
              </w:ins>
            </m:ctrlPr>
          </m:sSubPr>
          <m:e>
            <m:r>
              <w:ins w:id="990" w:author="USA" w:date="2025-08-05T14:55:00Z" w16du:dateUtc="2025-08-05T18:55:00Z">
                <w:rPr>
                  <w:rFonts w:ascii="Cambria Math" w:hAnsi="Cambria Math"/>
                </w:rPr>
                <m:t>W</m:t>
              </w:ins>
            </m:r>
          </m:e>
          <m:sub>
            <m:r>
              <w:ins w:id="991" w:author="USA" w:date="2025-08-05T14:55:00Z" w16du:dateUtc="2025-08-05T18:55:00Z">
                <w:rPr>
                  <w:rFonts w:ascii="Cambria Math" w:hAnsi="Cambria Math"/>
                </w:rPr>
                <m:t>h</m:t>
              </w:ins>
            </m:r>
            <m:r>
              <w:ins w:id="992" w:author="USA" w:date="2025-08-05T14:55:00Z" w16du:dateUtc="2025-08-05T18:55:00Z">
                <w:rPr>
                  <w:rFonts w:ascii="Cambria Math" w:hAnsi="Cambria Math"/>
                </w:rPr>
                <m:t>alf</m:t>
              </w:ins>
            </m:r>
          </m:sub>
        </m:sSub>
        <m:r>
          <w:ins w:id="993" w:author="USA" w:date="2025-08-05T14:55:00Z" w16du:dateUtc="2025-08-05T18:55:00Z">
            <w:rPr>
              <w:rFonts w:ascii="Cambria Math" w:hAnsi="Cambria Math"/>
            </w:rPr>
            <m:t>)/</m:t>
          </w:ins>
        </m:r>
        <m:r>
          <w:ins w:id="994" w:author="USA" w:date="2025-08-05T14:55:00Z" w16du:dateUtc="2025-08-05T18:55:00Z">
            <w:rPr>
              <w:rFonts w:ascii="Cambria Math" w:hAnsi="Cambria Math"/>
            </w:rPr>
            <m:t>FNB</m:t>
          </w:ins>
        </m:r>
        <m:sSub>
          <m:sSubPr>
            <m:ctrlPr>
              <w:ins w:id="995" w:author="USA" w:date="2025-08-05T14:55:00Z" w16du:dateUtc="2025-08-05T18:55:00Z">
                <w:rPr>
                  <w:rFonts w:ascii="Cambria Math" w:hAnsi="Cambria Math"/>
                  <w:i/>
                </w:rPr>
              </w:ins>
            </m:ctrlPr>
          </m:sSubPr>
          <m:e>
            <m:r>
              <w:ins w:id="996" w:author="USA" w:date="2025-08-05T14:55:00Z" w16du:dateUtc="2025-08-05T18:55:00Z">
                <w:rPr>
                  <w:rFonts w:ascii="Cambria Math" w:hAnsi="Cambria Math"/>
                </w:rPr>
                <m:t>W</m:t>
              </w:ins>
            </m:r>
          </m:e>
          <m:sub>
            <m:r>
              <w:ins w:id="997" w:author="USA" w:date="2025-08-05T14:55:00Z" w16du:dateUtc="2025-08-05T18:55:00Z">
                <w:rPr>
                  <w:rFonts w:ascii="Cambria Math" w:hAnsi="Cambria Math"/>
                </w:rPr>
                <m:t>h</m:t>
              </w:ins>
            </m:r>
            <m:r>
              <w:ins w:id="998" w:author="USA" w:date="2025-08-05T14:55:00Z" w16du:dateUtc="2025-08-05T18:55:00Z">
                <w:rPr>
                  <w:rFonts w:ascii="Cambria Math" w:hAnsi="Cambria Math"/>
                </w:rPr>
                <m:t>alf</m:t>
              </w:ins>
            </m:r>
          </m:sub>
        </m:sSub>
      </m:oMath>
      <w:ins w:id="999" w:author="USA" w:date="2025-08-05T14:55:00Z" w16du:dateUtc="2025-08-05T18:55:00Z">
        <w:r w:rsidR="00B5190D">
          <w:tab/>
        </w:r>
        <w:r w:rsidR="00B5190D">
          <w:tab/>
          <w:t>Eq. 3.3-11</w:t>
        </w:r>
      </w:ins>
    </w:p>
    <w:p w14:paraId="578E7073" w14:textId="0CFF08E2" w:rsidR="00FE6C1F" w:rsidRDefault="00BB6848" w:rsidP="00EA017B">
      <w:pPr>
        <w:rPr>
          <w:ins w:id="1000" w:author="USA" w:date="2025-07-07T15:46:00Z" w16du:dateUtc="2025-07-07T19:46:00Z"/>
        </w:rPr>
      </w:pPr>
      <w:ins w:id="1001" w:author="USA" w:date="2025-07-07T15:07:00Z" w16du:dateUtc="2025-07-07T19:07:00Z">
        <w:r>
          <w:t xml:space="preserve">The </w:t>
        </w:r>
      </w:ins>
      <w:ins w:id="1002" w:author="USA" w:date="2025-07-07T15:43:00Z" w16du:dateUtc="2025-07-07T19:43:00Z">
        <w:r w:rsidR="00FE6C1F">
          <w:t xml:space="preserve">peak </w:t>
        </w:r>
      </w:ins>
      <w:ins w:id="1003" w:author="USA" w:date="2025-08-07T09:52:00Z" w16du:dateUtc="2025-08-07T13:52:00Z">
        <w:r w:rsidR="00067300">
          <w:t xml:space="preserve">sidelobes </w:t>
        </w:r>
      </w:ins>
      <w:ins w:id="1004" w:author="USA" w:date="2025-07-07T15:43:00Z" w16du:dateUtc="2025-07-07T19:43:00Z">
        <w:r w:rsidR="00FE6C1F">
          <w:t xml:space="preserve">pattern envelope </w:t>
        </w:r>
      </w:ins>
      <w:ins w:id="1005" w:author="USA" w:date="2025-08-07T09:52:00Z" w16du:dateUtc="2025-08-07T13:52:00Z">
        <w:r w:rsidR="00067300">
          <w:t xml:space="preserve">would </w:t>
        </w:r>
      </w:ins>
      <w:ins w:id="1006" w:author="USA" w:date="2025-07-07T15:43:00Z" w16du:dateUtc="2025-07-07T19:43:00Z">
        <w:r w:rsidR="00FE6C1F">
          <w:t xml:space="preserve">intersect the </w:t>
        </w:r>
      </w:ins>
      <w:ins w:id="1007" w:author="USA" w:date="2025-08-07T09:53:00Z" w16du:dateUtc="2025-08-07T13:53:00Z">
        <w:r w:rsidR="00067300">
          <w:t xml:space="preserve">antenna </w:t>
        </w:r>
      </w:ins>
      <w:ins w:id="1008" w:author="USA" w:date="2025-07-07T15:43:00Z" w16du:dateUtc="2025-07-07T19:43:00Z">
        <w:r w:rsidR="00FE6C1F">
          <w:t>main lobe at</w:t>
        </w:r>
      </w:ins>
      <w:ins w:id="1009" w:author="USA" w:date="2025-08-07T09:53:00Z" w16du:dateUtc="2025-08-07T13:53:00Z">
        <w:r w:rsidR="00067300">
          <w:t xml:space="preserve"> an a</w:t>
        </w:r>
      </w:ins>
      <w:ins w:id="1010" w:author="USA" w:date="2025-08-07T09:54:00Z" w16du:dateUtc="2025-08-07T13:54:00Z">
        <w:r w:rsidR="00067300">
          <w:t>n</w:t>
        </w:r>
      </w:ins>
      <w:ins w:id="1011" w:author="USA" w:date="2025-08-07T09:53:00Z" w16du:dateUtc="2025-08-07T13:53:00Z">
        <w:r w:rsidR="00067300">
          <w:t xml:space="preserve">gle that </w:t>
        </w:r>
      </w:ins>
      <w:ins w:id="1012" w:author="USA" w:date="2025-08-07T10:00:00Z" w16du:dateUtc="2025-08-07T14:00:00Z">
        <w:r w:rsidR="008C5149">
          <w:t>is approximately</w:t>
        </w:r>
      </w:ins>
      <w:ins w:id="1013" w:author="USA" w:date="2025-08-07T09:54:00Z" w16du:dateUtc="2025-08-07T13:54:00Z">
        <w:r w:rsidR="00067300">
          <w:t xml:space="preserve"> equal to:</w:t>
        </w:r>
      </w:ins>
      <w:ins w:id="1014" w:author="USA" w:date="2025-07-07T15:43:00Z" w16du:dateUtc="2025-07-07T19:43:00Z">
        <w:r w:rsidR="00FE6C1F">
          <w:t xml:space="preserve"> </w:t>
        </w:r>
      </w:ins>
    </w:p>
    <w:p w14:paraId="25229B31" w14:textId="54839FCC" w:rsidR="00B33813" w:rsidRDefault="00D36688">
      <w:pPr>
        <w:jc w:val="center"/>
        <w:rPr>
          <w:ins w:id="1015" w:author="USA" w:date="2025-07-09T15:40:00Z" w16du:dateUtc="2025-07-09T19:40:00Z"/>
        </w:rPr>
        <w:pPrChange w:id="1016" w:author="USA" w:date="2025-08-05T14:28:00Z" w16du:dateUtc="2025-08-05T18:28:00Z">
          <w:pPr/>
        </w:pPrChange>
      </w:pPr>
      <m:oMath>
        <m:r>
          <w:ins w:id="1017" w:author="USA" w:date="2025-08-05T09:36:00Z" w16du:dateUtc="2025-08-05T13:36:00Z">
            <w:rPr>
              <w:rFonts w:ascii="Cambria Math" w:hAnsi="Cambria Math"/>
            </w:rPr>
            <m:t>ML</m:t>
          </w:ins>
        </m:r>
        <m:r>
          <w:ins w:id="1018" w:author="USA" w:date="2025-08-05T09:29:00Z" w16du:dateUtc="2025-08-05T13:29:00Z">
            <w:rPr>
              <w:rFonts w:ascii="Cambria Math" w:hAnsi="Cambria Math"/>
            </w:rPr>
            <m:t xml:space="preserve"> </m:t>
          </w:ins>
        </m:r>
        <m:r>
          <w:ins w:id="1019" w:author="USA" w:date="2025-07-09T15:40:00Z" w16du:dateUtc="2025-07-09T19:40:00Z">
            <w:rPr>
              <w:rFonts w:ascii="Cambria Math" w:hAnsi="Cambria Math"/>
            </w:rPr>
            <m:t>Intersect Angle</m:t>
          </w:ins>
        </m:r>
        <m:r>
          <w:ins w:id="1020" w:author="USA" w:date="2025-08-05T09:29:00Z" w16du:dateUtc="2025-08-05T13:29:00Z">
            <w:rPr>
              <w:rFonts w:ascii="Cambria Math" w:hAnsi="Cambria Math"/>
            </w:rPr>
            <m:t>(°)</m:t>
          </w:ins>
        </m:r>
        <m:r>
          <w:ins w:id="1021" w:author="USA" w:date="2025-07-09T15:40:00Z" w16du:dateUtc="2025-07-09T19:40:00Z">
            <w:rPr>
              <w:rFonts w:ascii="Cambria Math" w:hAnsi="Cambria Math"/>
            </w:rPr>
            <m:t xml:space="preserve">= </m:t>
          </w:ins>
        </m:r>
        <m:r>
          <w:ins w:id="1022" w:author="USA" w:date="2025-08-05T09:30:00Z" w16du:dateUtc="2025-08-05T13:30:00Z">
            <w:rPr>
              <w:rFonts w:ascii="Cambria Math" w:hAnsi="Cambria Math"/>
            </w:rPr>
            <m:t>FNB</m:t>
          </w:ins>
        </m:r>
        <m:sSub>
          <m:sSubPr>
            <m:ctrlPr>
              <w:ins w:id="1023" w:author="USA" w:date="2025-08-05T09:30:00Z" w16du:dateUtc="2025-08-05T13:30:00Z">
                <w:rPr>
                  <w:rFonts w:ascii="Cambria Math" w:hAnsi="Cambria Math"/>
                  <w:i/>
                </w:rPr>
              </w:ins>
            </m:ctrlPr>
          </m:sSubPr>
          <m:e>
            <m:r>
              <w:ins w:id="1024" w:author="USA" w:date="2025-08-05T09:30:00Z" w16du:dateUtc="2025-08-05T13:30:00Z">
                <w:rPr>
                  <w:rFonts w:ascii="Cambria Math" w:hAnsi="Cambria Math"/>
                </w:rPr>
                <m:t>W</m:t>
              </w:ins>
            </m:r>
          </m:e>
          <m:sub>
            <m:r>
              <w:ins w:id="1025" w:author="USA" w:date="2025-08-05T09:30:00Z" w16du:dateUtc="2025-08-05T13:30:00Z">
                <w:rPr>
                  <w:rFonts w:ascii="Cambria Math" w:hAnsi="Cambria Math"/>
                </w:rPr>
                <m:t>half</m:t>
              </w:ins>
            </m:r>
          </m:sub>
        </m:sSub>
        <m:r>
          <w:ins w:id="1026" w:author="USA" w:date="2025-08-05T09:30:00Z" w16du:dateUtc="2025-08-05T13:30:00Z">
            <w:rPr>
              <w:rFonts w:ascii="Cambria Math" w:hAnsi="Cambria Math"/>
            </w:rPr>
            <m:t>(°)</m:t>
          </w:ins>
        </m:r>
        <m:r>
          <w:ins w:id="1027" w:author="USA" w:date="2025-07-09T15:43:00Z" w16du:dateUtc="2025-07-09T19:43:00Z">
            <w:rPr>
              <w:rFonts w:ascii="Cambria Math" w:hAnsi="Cambria Math"/>
            </w:rPr>
            <m:t>-</m:t>
          </w:ins>
        </m:r>
        <m:f>
          <m:fPr>
            <m:ctrlPr>
              <w:ins w:id="1028" w:author="USA" w:date="2025-07-09T15:44:00Z" w16du:dateUtc="2025-07-09T19:44:00Z">
                <w:rPr>
                  <w:rFonts w:ascii="Cambria Math" w:hAnsi="Cambria Math"/>
                  <w:i/>
                </w:rPr>
              </w:ins>
            </m:ctrlPr>
          </m:fPr>
          <m:num>
            <m:d>
              <m:dPr>
                <m:ctrlPr>
                  <w:ins w:id="1029" w:author="USA" w:date="2025-07-09T15:44:00Z" w16du:dateUtc="2025-07-09T19:44:00Z">
                    <w:rPr>
                      <w:rFonts w:ascii="Cambria Math" w:hAnsi="Cambria Math"/>
                      <w:i/>
                    </w:rPr>
                  </w:ins>
                </m:ctrlPr>
              </m:dPr>
              <m:e>
                <m:f>
                  <m:fPr>
                    <m:ctrlPr>
                      <w:ins w:id="1030" w:author="USA" w:date="2025-07-09T15:44:00Z" w16du:dateUtc="2025-07-09T19:44:00Z">
                        <w:rPr>
                          <w:rFonts w:ascii="Cambria Math" w:hAnsi="Cambria Math"/>
                          <w:i/>
                        </w:rPr>
                      </w:ins>
                    </m:ctrlPr>
                  </m:fPr>
                  <m:num>
                    <m:sSub>
                      <m:sSubPr>
                        <m:ctrlPr>
                          <w:ins w:id="1031" w:author="USA" w:date="2025-08-04T12:50:00Z" w16du:dateUtc="2025-08-04T16:50:00Z">
                            <w:rPr>
                              <w:rFonts w:ascii="Cambria Math" w:hAnsi="Cambria Math"/>
                              <w:i/>
                            </w:rPr>
                          </w:ins>
                        </m:ctrlPr>
                      </m:sSubPr>
                      <m:e>
                        <m:r>
                          <w:ins w:id="1032" w:author="USA" w:date="2025-08-04T12:50:00Z" w16du:dateUtc="2025-08-04T16:50:00Z">
                            <w:rPr>
                              <w:rFonts w:ascii="Cambria Math" w:hAnsi="Cambria Math"/>
                            </w:rPr>
                            <m:t>θ</m:t>
                          </w:ins>
                        </m:r>
                      </m:e>
                      <m:sub>
                        <m:r>
                          <w:ins w:id="1033" w:author="USA" w:date="2025-08-04T12:50:00Z" w16du:dateUtc="2025-08-04T16:50:00Z">
                            <w:rPr>
                              <w:rFonts w:ascii="Cambria Math" w:hAnsi="Cambria Math"/>
                            </w:rPr>
                            <m:t>3dB</m:t>
                          </w:ins>
                        </m:r>
                      </m:sub>
                    </m:sSub>
                    <m:ctrlPr>
                      <w:ins w:id="1034" w:author="USA" w:date="2025-07-09T15:44:00Z" w16du:dateUtc="2025-07-09T19:44:00Z">
                        <w:rPr>
                          <w:rFonts w:ascii="Cambria Math" w:hAnsi="Cambria Math"/>
                          <w:i/>
                          <w:vertAlign w:val="subscript"/>
                        </w:rPr>
                      </w:ins>
                    </m:ctrlPr>
                  </m:num>
                  <m:den>
                    <m:r>
                      <w:ins w:id="1035" w:author="USA" w:date="2025-07-09T15:44:00Z" w16du:dateUtc="2025-07-09T19:44:00Z">
                        <w:rPr>
                          <w:rFonts w:ascii="Cambria Math" w:hAnsi="Cambria Math"/>
                        </w:rPr>
                        <m:t>2</m:t>
                      </w:ins>
                    </m:r>
                  </m:den>
                </m:f>
                <m:r>
                  <w:ins w:id="1036" w:author="USA" w:date="2025-07-09T15:44:00Z" w16du:dateUtc="2025-07-09T19:44:00Z">
                    <w:rPr>
                      <w:rFonts w:ascii="Cambria Math" w:hAnsi="Cambria Math"/>
                    </w:rPr>
                    <m:t>-</m:t>
                  </w:ins>
                </m:r>
                <m:r>
                  <w:ins w:id="1037" w:author="USA" w:date="2025-08-05T09:30:00Z" w16du:dateUtc="2025-08-05T13:30:00Z">
                    <w:rPr>
                      <w:rFonts w:ascii="Cambria Math" w:hAnsi="Cambria Math"/>
                    </w:rPr>
                    <m:t>FNB</m:t>
                  </w:ins>
                </m:r>
                <m:sSub>
                  <m:sSubPr>
                    <m:ctrlPr>
                      <w:ins w:id="1038" w:author="USA" w:date="2025-08-05T09:30:00Z" w16du:dateUtc="2025-08-05T13:30:00Z">
                        <w:rPr>
                          <w:rFonts w:ascii="Cambria Math" w:hAnsi="Cambria Math"/>
                          <w:i/>
                        </w:rPr>
                      </w:ins>
                    </m:ctrlPr>
                  </m:sSubPr>
                  <m:e>
                    <m:r>
                      <w:ins w:id="1039" w:author="USA" w:date="2025-08-05T09:30:00Z" w16du:dateUtc="2025-08-05T13:30:00Z">
                        <w:rPr>
                          <w:rFonts w:ascii="Cambria Math" w:hAnsi="Cambria Math"/>
                        </w:rPr>
                        <m:t>W</m:t>
                      </w:ins>
                    </m:r>
                  </m:e>
                  <m:sub>
                    <m:r>
                      <w:ins w:id="1040" w:author="USA" w:date="2025-08-05T09:30:00Z" w16du:dateUtc="2025-08-05T13:30:00Z">
                        <w:rPr>
                          <w:rFonts w:ascii="Cambria Math" w:hAnsi="Cambria Math"/>
                        </w:rPr>
                        <m:t>half</m:t>
                      </w:ins>
                    </m:r>
                  </m:sub>
                </m:sSub>
                <m:r>
                  <w:ins w:id="1041" w:author="USA" w:date="2025-08-05T09:30:00Z" w16du:dateUtc="2025-08-05T13:30:00Z">
                    <w:rPr>
                      <w:rFonts w:ascii="Cambria Math" w:hAnsi="Cambria Math"/>
                    </w:rPr>
                    <m:t>(°)</m:t>
                  </w:ins>
                </m:r>
              </m:e>
            </m:d>
          </m:num>
          <m:den>
            <m:r>
              <w:ins w:id="1042" w:author="USA" w:date="2025-07-09T15:44:00Z" w16du:dateUtc="2025-07-09T19:44:00Z">
                <w:rPr>
                  <w:rFonts w:ascii="Cambria Math" w:hAnsi="Cambria Math"/>
                </w:rPr>
                <m:t>2</m:t>
              </w:ins>
            </m:r>
          </m:den>
        </m:f>
      </m:oMath>
      <w:ins w:id="1043" w:author="USA" w:date="2025-08-05T14:27:00Z" w16du:dateUtc="2025-08-05T18:27:00Z">
        <w:r w:rsidR="001B2D64">
          <w:tab/>
        </w:r>
      </w:ins>
      <w:ins w:id="1044" w:author="USA" w:date="2025-08-05T14:28:00Z" w16du:dateUtc="2025-08-05T18:28:00Z">
        <w:r w:rsidR="001B2D64">
          <w:tab/>
          <w:t>Eq. 3.3-1</w:t>
        </w:r>
      </w:ins>
      <w:ins w:id="1045" w:author="USA" w:date="2025-08-05T14:55:00Z" w16du:dateUtc="2025-08-05T18:55:00Z">
        <w:r w:rsidR="00B5190D">
          <w:t>2</w:t>
        </w:r>
      </w:ins>
    </w:p>
    <w:p w14:paraId="5D3A0175" w14:textId="07E79E62" w:rsidR="00B5190D" w:rsidRDefault="00067300" w:rsidP="001B2D64">
      <w:pPr>
        <w:rPr>
          <w:ins w:id="1046" w:author="USA" w:date="2025-08-05T14:52:00Z" w16du:dateUtc="2025-08-05T18:52:00Z"/>
        </w:rPr>
      </w:pPr>
      <w:ins w:id="1047" w:author="USA" w:date="2025-08-07T09:54:00Z" w16du:dateUtc="2025-08-07T13:54:00Z">
        <w:r>
          <w:t xml:space="preserve">The average antenna </w:t>
        </w:r>
      </w:ins>
      <w:ins w:id="1048" w:author="USA" w:date="2025-08-07T09:55:00Z" w16du:dateUtc="2025-08-07T13:55:00Z">
        <w:r>
          <w:t>sidelobe envelope is assumed, as was done for other patterns in</w:t>
        </w:r>
      </w:ins>
      <w:ins w:id="1049" w:author="USA" w:date="2025-08-07T09:56:00Z" w16du:dateUtc="2025-08-07T13:56:00Z">
        <w:r>
          <w:t xml:space="preserve"> this document</w:t>
        </w:r>
      </w:ins>
      <w:ins w:id="1050" w:author="USA" w:date="2025-08-07T09:55:00Z" w16du:dateUtc="2025-08-07T13:55:00Z">
        <w:r>
          <w:t xml:space="preserve">, to be lower that the peak </w:t>
        </w:r>
      </w:ins>
      <w:ins w:id="1051" w:author="USA" w:date="2025-08-07T09:56:00Z" w16du:dateUtc="2025-08-07T13:56:00Z">
        <w:r>
          <w:t xml:space="preserve">envelope </w:t>
        </w:r>
      </w:ins>
      <w:ins w:id="1052" w:author="USA" w:date="2025-08-07T09:55:00Z" w16du:dateUtc="2025-08-07T13:55:00Z">
        <w:r>
          <w:t xml:space="preserve">by 4 </w:t>
        </w:r>
        <w:proofErr w:type="spellStart"/>
        <w:r>
          <w:t>dB.</w:t>
        </w:r>
      </w:ins>
      <w:proofErr w:type="spellEnd"/>
      <w:ins w:id="1053" w:author="USA" w:date="2025-08-07T09:56:00Z" w16du:dateUtc="2025-08-07T13:56:00Z">
        <w:r>
          <w:t xml:space="preserve"> </w:t>
        </w:r>
      </w:ins>
      <w:ins w:id="1054" w:author="USA" w:date="2025-08-07T09:58:00Z" w16du:dateUtc="2025-08-07T13:58:00Z">
        <w:r w:rsidR="008C5149">
          <w:t>The average si</w:t>
        </w:r>
      </w:ins>
      <w:ins w:id="1055" w:author="USA" w:date="2025-08-07T09:59:00Z" w16du:dateUtc="2025-08-07T13:59:00Z">
        <w:r w:rsidR="008C5149">
          <w:t xml:space="preserve">delobe envelope would be connected to the </w:t>
        </w:r>
      </w:ins>
      <w:ins w:id="1056" w:author="USA" w:date="2025-08-07T10:11:00Z" w16du:dateUtc="2025-08-07T14:11:00Z">
        <w:r w:rsidR="00DC68C8">
          <w:t>main lobe</w:t>
        </w:r>
      </w:ins>
      <w:ins w:id="1057" w:author="USA" w:date="2025-08-07T09:59:00Z" w16du:dateUtc="2025-08-07T13:59:00Z">
        <w:r w:rsidR="008C5149">
          <w:t xml:space="preserve"> at a value that is 4 dB lower than the peak envelope</w:t>
        </w:r>
      </w:ins>
      <w:ins w:id="1058" w:author="USA" w:date="2025-08-05T14:52:00Z" w16du:dateUtc="2025-08-05T18:52:00Z">
        <w:r w:rsidR="00B5190D">
          <w:t>.</w:t>
        </w:r>
      </w:ins>
    </w:p>
    <w:p w14:paraId="1DE7469A" w14:textId="588AAD0A" w:rsidR="001B2D64" w:rsidRDefault="001B2D64" w:rsidP="001B2D64">
      <w:pPr>
        <w:rPr>
          <w:ins w:id="1059" w:author="USA" w:date="2025-08-05T14:23:00Z" w16du:dateUtc="2025-08-05T18:23:00Z"/>
        </w:rPr>
      </w:pPr>
      <w:ins w:id="1060" w:author="USA" w:date="2025-08-05T14:23:00Z" w16du:dateUtc="2025-08-05T18:23:00Z">
        <w:r>
          <w:t>A proposed front-to-back ratios as they relate to the SLR values are shown in table 3.3-2.</w:t>
        </w:r>
      </w:ins>
    </w:p>
    <w:p w14:paraId="4C8C368B" w14:textId="77777777" w:rsidR="001B2D64" w:rsidRPr="00A7545E" w:rsidRDefault="001B2D64" w:rsidP="001B2D64">
      <w:pPr>
        <w:pStyle w:val="TableNo"/>
        <w:rPr>
          <w:ins w:id="1061" w:author="USA" w:date="2025-08-05T14:23:00Z" w16du:dateUtc="2025-08-05T18:23:00Z"/>
        </w:rPr>
      </w:pPr>
      <w:ins w:id="1062" w:author="USA" w:date="2025-08-05T14:23:00Z" w16du:dateUtc="2025-08-05T18:23:00Z">
        <w:r w:rsidRPr="00A7545E">
          <w:t xml:space="preserve">TABLE </w:t>
        </w:r>
        <w:r>
          <w:t>3.3-2</w:t>
        </w:r>
      </w:ins>
    </w:p>
    <w:p w14:paraId="3A155FF8" w14:textId="77777777" w:rsidR="001B2D64" w:rsidRDefault="001B2D64" w:rsidP="001B2D64">
      <w:pPr>
        <w:pStyle w:val="Tabletitle"/>
        <w:rPr>
          <w:ins w:id="1063" w:author="USA" w:date="2025-08-05T14:23:00Z" w16du:dateUtc="2025-08-05T18:23:00Z"/>
        </w:rPr>
      </w:pPr>
      <w:ins w:id="1064" w:author="USA" w:date="2025-08-05T14:23:00Z" w16du:dateUtc="2025-08-05T18:23:00Z">
        <w:r>
          <w:t>Initial Recommendation for Front-to-Back Ratio</w:t>
        </w:r>
      </w:ins>
    </w:p>
    <w:tbl>
      <w:tblPr>
        <w:tblStyle w:val="TableGrid"/>
        <w:tblW w:w="9742" w:type="dxa"/>
        <w:jc w:val="center"/>
        <w:tblLook w:val="04A0" w:firstRow="1" w:lastRow="0" w:firstColumn="1" w:lastColumn="0" w:noHBand="0" w:noVBand="1"/>
        <w:tblPrChange w:id="1065" w:author="USA" w:date="2025-08-07T10:13:00Z" w16du:dateUtc="2025-08-07T14:13:00Z">
          <w:tblPr>
            <w:tblStyle w:val="TableGrid"/>
            <w:tblW w:w="8725" w:type="dxa"/>
            <w:jc w:val="center"/>
            <w:tblLook w:val="04A0" w:firstRow="1" w:lastRow="0" w:firstColumn="1" w:lastColumn="0" w:noHBand="0" w:noVBand="1"/>
          </w:tblPr>
        </w:tblPrChange>
      </w:tblPr>
      <w:tblGrid>
        <w:gridCol w:w="3028"/>
        <w:gridCol w:w="6714"/>
        <w:tblGridChange w:id="1066">
          <w:tblGrid>
            <w:gridCol w:w="1636"/>
            <w:gridCol w:w="1392"/>
            <w:gridCol w:w="1583"/>
            <w:gridCol w:w="5131"/>
          </w:tblGrid>
        </w:tblGridChange>
      </w:tblGrid>
      <w:tr w:rsidR="00A75E7C" w:rsidRPr="00817A8B" w14:paraId="2BCAA596" w14:textId="77777777" w:rsidTr="00A75E7C">
        <w:trPr>
          <w:jc w:val="center"/>
          <w:ins w:id="1067" w:author="USA" w:date="2025-08-05T14:23:00Z"/>
          <w:trPrChange w:id="1068" w:author="USA" w:date="2025-08-07T10:13:00Z" w16du:dateUtc="2025-08-07T14:13:00Z">
            <w:trPr>
              <w:gridAfter w:val="0"/>
              <w:jc w:val="center"/>
            </w:trPr>
          </w:trPrChange>
        </w:trPr>
        <w:tc>
          <w:tcPr>
            <w:tcW w:w="3028" w:type="dxa"/>
            <w:vAlign w:val="center"/>
            <w:tcPrChange w:id="1069" w:author="USA" w:date="2025-08-07T10:13:00Z" w16du:dateUtc="2025-08-07T14:13:00Z">
              <w:tcPr>
                <w:tcW w:w="0" w:type="auto"/>
                <w:vAlign w:val="center"/>
              </w:tcPr>
            </w:tcPrChange>
          </w:tcPr>
          <w:p w14:paraId="610F6F07" w14:textId="77777777" w:rsidR="00A75E7C" w:rsidRPr="005A2299" w:rsidRDefault="00A75E7C" w:rsidP="001B2D64">
            <w:pPr>
              <w:tabs>
                <w:tab w:val="clear" w:pos="1134"/>
                <w:tab w:val="clear" w:pos="1871"/>
                <w:tab w:val="clear" w:pos="2268"/>
              </w:tabs>
              <w:spacing w:before="0"/>
              <w:jc w:val="center"/>
              <w:rPr>
                <w:ins w:id="1070" w:author="USA" w:date="2025-08-05T14:23:00Z" w16du:dateUtc="2025-08-05T18:23:00Z"/>
                <w:b/>
                <w:bCs/>
                <w:sz w:val="20"/>
                <w:szCs w:val="16"/>
              </w:rPr>
            </w:pPr>
            <w:ins w:id="1071" w:author="USA" w:date="2025-08-05T14:23:00Z" w16du:dateUtc="2025-08-05T18:23:00Z">
              <w:r w:rsidRPr="005A2299">
                <w:rPr>
                  <w:b/>
                  <w:bCs/>
                  <w:sz w:val="20"/>
                  <w:szCs w:val="16"/>
                </w:rPr>
                <w:t>Peak Sidelobe Ratio (SLR)</w:t>
              </w:r>
              <w:r>
                <w:rPr>
                  <w:b/>
                  <w:bCs/>
                  <w:sz w:val="20"/>
                  <w:szCs w:val="16"/>
                </w:rPr>
                <w:t xml:space="preserve"> (dB)</w:t>
              </w:r>
            </w:ins>
          </w:p>
        </w:tc>
        <w:tc>
          <w:tcPr>
            <w:tcW w:w="6714" w:type="dxa"/>
            <w:vAlign w:val="center"/>
            <w:tcPrChange w:id="1072" w:author="USA" w:date="2025-08-07T10:13:00Z" w16du:dateUtc="2025-08-07T14:13:00Z">
              <w:tcPr>
                <w:tcW w:w="0" w:type="auto"/>
                <w:gridSpan w:val="2"/>
                <w:vAlign w:val="center"/>
              </w:tcPr>
            </w:tcPrChange>
          </w:tcPr>
          <w:p w14:paraId="282359C1" w14:textId="3D3506E3" w:rsidR="00A75E7C" w:rsidRPr="005A2299" w:rsidRDefault="00A75E7C" w:rsidP="001B2D64">
            <w:pPr>
              <w:tabs>
                <w:tab w:val="clear" w:pos="1134"/>
                <w:tab w:val="clear" w:pos="1871"/>
                <w:tab w:val="clear" w:pos="2268"/>
              </w:tabs>
              <w:spacing w:before="0"/>
              <w:jc w:val="center"/>
              <w:rPr>
                <w:ins w:id="1073" w:author="USA" w:date="2025-08-05T14:23:00Z" w16du:dateUtc="2025-08-05T18:23:00Z"/>
                <w:b/>
                <w:bCs/>
                <w:sz w:val="20"/>
                <w:szCs w:val="16"/>
              </w:rPr>
            </w:pPr>
            <w:ins w:id="1074" w:author="USA" w:date="2025-08-05T14:23:00Z" w16du:dateUtc="2025-08-05T18:23:00Z">
              <w:r w:rsidRPr="005A2299">
                <w:rPr>
                  <w:b/>
                  <w:bCs/>
                  <w:sz w:val="20"/>
                  <w:szCs w:val="16"/>
                </w:rPr>
                <w:t>Typical Front-to-Back Ratio (dB)</w:t>
              </w:r>
            </w:ins>
            <w:ins w:id="1075" w:author="USA" w:date="2025-08-05T14:29:00Z" w16du:dateUtc="2025-08-05T18:29:00Z">
              <w:r>
                <w:rPr>
                  <w:b/>
                  <w:bCs/>
                  <w:sz w:val="20"/>
                  <w:szCs w:val="16"/>
                </w:rPr>
                <w:t xml:space="preserve"> where the envelope is a constant flat value</w:t>
              </w:r>
            </w:ins>
          </w:p>
        </w:tc>
      </w:tr>
      <w:tr w:rsidR="00A75E7C" w:rsidRPr="00817A8B" w14:paraId="541DD5BE" w14:textId="77777777" w:rsidTr="00A75E7C">
        <w:trPr>
          <w:jc w:val="center"/>
          <w:ins w:id="1076" w:author="USA" w:date="2025-08-05T14:23:00Z"/>
          <w:trPrChange w:id="1077" w:author="USA" w:date="2025-08-07T10:13:00Z" w16du:dateUtc="2025-08-07T14:13:00Z">
            <w:trPr>
              <w:gridAfter w:val="0"/>
              <w:jc w:val="center"/>
            </w:trPr>
          </w:trPrChange>
        </w:trPr>
        <w:tc>
          <w:tcPr>
            <w:tcW w:w="3028" w:type="dxa"/>
            <w:vAlign w:val="center"/>
            <w:tcPrChange w:id="1078" w:author="USA" w:date="2025-08-07T10:13:00Z" w16du:dateUtc="2025-08-07T14:13:00Z">
              <w:tcPr>
                <w:tcW w:w="0" w:type="auto"/>
                <w:vAlign w:val="center"/>
              </w:tcPr>
            </w:tcPrChange>
          </w:tcPr>
          <w:p w14:paraId="183F4230" w14:textId="77777777" w:rsidR="00A75E7C" w:rsidRPr="005A2299" w:rsidRDefault="00A75E7C" w:rsidP="001B2D64">
            <w:pPr>
              <w:tabs>
                <w:tab w:val="clear" w:pos="1134"/>
                <w:tab w:val="clear" w:pos="1871"/>
                <w:tab w:val="clear" w:pos="2268"/>
              </w:tabs>
              <w:spacing w:before="0"/>
              <w:jc w:val="center"/>
              <w:rPr>
                <w:ins w:id="1079" w:author="USA" w:date="2025-08-05T14:23:00Z" w16du:dateUtc="2025-08-05T18:23:00Z"/>
                <w:sz w:val="20"/>
                <w:szCs w:val="16"/>
              </w:rPr>
            </w:pPr>
            <w:ins w:id="1080" w:author="USA" w:date="2025-08-05T14:23:00Z" w16du:dateUtc="2025-08-05T18:23:00Z">
              <w:r w:rsidRPr="005A2299">
                <w:rPr>
                  <w:sz w:val="20"/>
                  <w:szCs w:val="16"/>
                </w:rPr>
                <w:t>–13 dB (uniform aperture)</w:t>
              </w:r>
            </w:ins>
          </w:p>
        </w:tc>
        <w:tc>
          <w:tcPr>
            <w:tcW w:w="6714" w:type="dxa"/>
            <w:vAlign w:val="center"/>
            <w:tcPrChange w:id="1081" w:author="USA" w:date="2025-08-07T10:13:00Z" w16du:dateUtc="2025-08-07T14:13:00Z">
              <w:tcPr>
                <w:tcW w:w="0" w:type="auto"/>
                <w:gridSpan w:val="2"/>
                <w:vAlign w:val="center"/>
              </w:tcPr>
            </w:tcPrChange>
          </w:tcPr>
          <w:p w14:paraId="4DDAE4FB" w14:textId="77777777" w:rsidR="00A75E7C" w:rsidRPr="005A2299" w:rsidRDefault="00A75E7C" w:rsidP="001B2D64">
            <w:pPr>
              <w:tabs>
                <w:tab w:val="clear" w:pos="1134"/>
                <w:tab w:val="clear" w:pos="1871"/>
                <w:tab w:val="clear" w:pos="2268"/>
              </w:tabs>
              <w:spacing w:before="0"/>
              <w:jc w:val="center"/>
              <w:rPr>
                <w:ins w:id="1082" w:author="USA" w:date="2025-08-05T14:23:00Z" w16du:dateUtc="2025-08-05T18:23:00Z"/>
                <w:sz w:val="20"/>
                <w:szCs w:val="16"/>
              </w:rPr>
            </w:pPr>
            <w:ins w:id="1083" w:author="USA" w:date="2025-08-05T14:23:00Z" w16du:dateUtc="2025-08-05T18:23:00Z">
              <w:r w:rsidRPr="005A2299">
                <w:rPr>
                  <w:sz w:val="20"/>
                  <w:szCs w:val="16"/>
                </w:rPr>
                <w:t>~</w:t>
              </w:r>
              <w:r>
                <w:rPr>
                  <w:sz w:val="20"/>
                  <w:szCs w:val="16"/>
                </w:rPr>
                <w:t>35</w:t>
              </w:r>
              <w:r w:rsidRPr="005A2299">
                <w:rPr>
                  <w:sz w:val="20"/>
                  <w:szCs w:val="16"/>
                </w:rPr>
                <w:t xml:space="preserve"> dB</w:t>
              </w:r>
            </w:ins>
          </w:p>
        </w:tc>
      </w:tr>
      <w:tr w:rsidR="00A75E7C" w:rsidRPr="00817A8B" w14:paraId="5473B99B" w14:textId="77777777" w:rsidTr="00A75E7C">
        <w:trPr>
          <w:jc w:val="center"/>
          <w:ins w:id="1084" w:author="USA" w:date="2025-08-05T14:23:00Z"/>
          <w:trPrChange w:id="1085" w:author="USA" w:date="2025-08-07T10:13:00Z" w16du:dateUtc="2025-08-07T14:13:00Z">
            <w:trPr>
              <w:gridAfter w:val="0"/>
              <w:jc w:val="center"/>
            </w:trPr>
          </w:trPrChange>
        </w:trPr>
        <w:tc>
          <w:tcPr>
            <w:tcW w:w="3028" w:type="dxa"/>
            <w:vAlign w:val="center"/>
            <w:tcPrChange w:id="1086" w:author="USA" w:date="2025-08-07T10:13:00Z" w16du:dateUtc="2025-08-07T14:13:00Z">
              <w:tcPr>
                <w:tcW w:w="0" w:type="auto"/>
                <w:vAlign w:val="center"/>
              </w:tcPr>
            </w:tcPrChange>
          </w:tcPr>
          <w:p w14:paraId="179DC699" w14:textId="77777777" w:rsidR="00A75E7C" w:rsidRPr="005A2299" w:rsidRDefault="00A75E7C" w:rsidP="001B2D64">
            <w:pPr>
              <w:tabs>
                <w:tab w:val="clear" w:pos="1134"/>
                <w:tab w:val="clear" w:pos="1871"/>
                <w:tab w:val="clear" w:pos="2268"/>
              </w:tabs>
              <w:spacing w:before="0"/>
              <w:jc w:val="center"/>
              <w:rPr>
                <w:ins w:id="1087" w:author="USA" w:date="2025-08-05T14:23:00Z" w16du:dateUtc="2025-08-05T18:23:00Z"/>
                <w:sz w:val="20"/>
                <w:szCs w:val="16"/>
              </w:rPr>
            </w:pPr>
            <w:ins w:id="1088" w:author="USA" w:date="2025-08-05T14:23:00Z" w16du:dateUtc="2025-08-05T18:23:00Z">
              <w:r w:rsidRPr="005A2299">
                <w:rPr>
                  <w:sz w:val="20"/>
                  <w:szCs w:val="16"/>
                </w:rPr>
                <w:t>–20 dB</w:t>
              </w:r>
            </w:ins>
          </w:p>
        </w:tc>
        <w:tc>
          <w:tcPr>
            <w:tcW w:w="6714" w:type="dxa"/>
            <w:vAlign w:val="center"/>
            <w:tcPrChange w:id="1089" w:author="USA" w:date="2025-08-07T10:13:00Z" w16du:dateUtc="2025-08-07T14:13:00Z">
              <w:tcPr>
                <w:tcW w:w="0" w:type="auto"/>
                <w:gridSpan w:val="2"/>
                <w:vAlign w:val="center"/>
              </w:tcPr>
            </w:tcPrChange>
          </w:tcPr>
          <w:p w14:paraId="1AD896A1" w14:textId="77777777" w:rsidR="00A75E7C" w:rsidRPr="005A2299" w:rsidRDefault="00A75E7C" w:rsidP="001B2D64">
            <w:pPr>
              <w:tabs>
                <w:tab w:val="clear" w:pos="1134"/>
                <w:tab w:val="clear" w:pos="1871"/>
                <w:tab w:val="clear" w:pos="2268"/>
              </w:tabs>
              <w:spacing w:before="0"/>
              <w:jc w:val="center"/>
              <w:rPr>
                <w:ins w:id="1090" w:author="USA" w:date="2025-08-05T14:23:00Z" w16du:dateUtc="2025-08-05T18:23:00Z"/>
                <w:sz w:val="20"/>
                <w:szCs w:val="16"/>
              </w:rPr>
            </w:pPr>
            <w:ins w:id="1091" w:author="USA" w:date="2025-08-05T14:23:00Z" w16du:dateUtc="2025-08-05T18:23:00Z">
              <w:r w:rsidRPr="005A2299">
                <w:rPr>
                  <w:sz w:val="20"/>
                  <w:szCs w:val="16"/>
                </w:rPr>
                <w:t>~</w:t>
              </w:r>
              <w:r>
                <w:rPr>
                  <w:sz w:val="20"/>
                  <w:szCs w:val="16"/>
                </w:rPr>
                <w:t>50</w:t>
              </w:r>
              <w:r w:rsidRPr="005A2299">
                <w:rPr>
                  <w:sz w:val="20"/>
                  <w:szCs w:val="16"/>
                </w:rPr>
                <w:t xml:space="preserve"> dB</w:t>
              </w:r>
            </w:ins>
          </w:p>
        </w:tc>
      </w:tr>
      <w:tr w:rsidR="00A75E7C" w:rsidRPr="00817A8B" w14:paraId="53A3DC9D" w14:textId="77777777" w:rsidTr="00A75E7C">
        <w:trPr>
          <w:jc w:val="center"/>
          <w:ins w:id="1092" w:author="USA" w:date="2025-08-05T14:23:00Z"/>
          <w:trPrChange w:id="1093" w:author="USA" w:date="2025-08-07T10:13:00Z" w16du:dateUtc="2025-08-07T14:13:00Z">
            <w:trPr>
              <w:gridAfter w:val="0"/>
              <w:jc w:val="center"/>
            </w:trPr>
          </w:trPrChange>
        </w:trPr>
        <w:tc>
          <w:tcPr>
            <w:tcW w:w="3028" w:type="dxa"/>
            <w:vAlign w:val="center"/>
            <w:tcPrChange w:id="1094" w:author="USA" w:date="2025-08-07T10:13:00Z" w16du:dateUtc="2025-08-07T14:13:00Z">
              <w:tcPr>
                <w:tcW w:w="0" w:type="auto"/>
                <w:vAlign w:val="center"/>
              </w:tcPr>
            </w:tcPrChange>
          </w:tcPr>
          <w:p w14:paraId="76A4635F" w14:textId="77777777" w:rsidR="00A75E7C" w:rsidRPr="005A2299" w:rsidRDefault="00A75E7C" w:rsidP="001B2D64">
            <w:pPr>
              <w:tabs>
                <w:tab w:val="clear" w:pos="1134"/>
                <w:tab w:val="clear" w:pos="1871"/>
                <w:tab w:val="clear" w:pos="2268"/>
              </w:tabs>
              <w:spacing w:before="0"/>
              <w:jc w:val="center"/>
              <w:rPr>
                <w:ins w:id="1095" w:author="USA" w:date="2025-08-05T14:23:00Z" w16du:dateUtc="2025-08-05T18:23:00Z"/>
                <w:sz w:val="20"/>
                <w:szCs w:val="16"/>
              </w:rPr>
            </w:pPr>
            <w:ins w:id="1096" w:author="USA" w:date="2025-08-05T14:23:00Z" w16du:dateUtc="2025-08-05T18:23:00Z">
              <w:r w:rsidRPr="005A2299">
                <w:rPr>
                  <w:sz w:val="20"/>
                  <w:szCs w:val="16"/>
                </w:rPr>
                <w:t>–30 dB</w:t>
              </w:r>
            </w:ins>
          </w:p>
        </w:tc>
        <w:tc>
          <w:tcPr>
            <w:tcW w:w="6714" w:type="dxa"/>
            <w:vAlign w:val="center"/>
            <w:tcPrChange w:id="1097" w:author="USA" w:date="2025-08-07T10:13:00Z" w16du:dateUtc="2025-08-07T14:13:00Z">
              <w:tcPr>
                <w:tcW w:w="0" w:type="auto"/>
                <w:gridSpan w:val="2"/>
                <w:vAlign w:val="center"/>
              </w:tcPr>
            </w:tcPrChange>
          </w:tcPr>
          <w:p w14:paraId="1B853238" w14:textId="77777777" w:rsidR="00A75E7C" w:rsidRPr="005A2299" w:rsidRDefault="00A75E7C" w:rsidP="001B2D64">
            <w:pPr>
              <w:tabs>
                <w:tab w:val="clear" w:pos="1134"/>
                <w:tab w:val="clear" w:pos="1871"/>
                <w:tab w:val="clear" w:pos="2268"/>
              </w:tabs>
              <w:spacing w:before="0"/>
              <w:jc w:val="center"/>
              <w:rPr>
                <w:ins w:id="1098" w:author="USA" w:date="2025-08-05T14:23:00Z" w16du:dateUtc="2025-08-05T18:23:00Z"/>
                <w:sz w:val="20"/>
                <w:szCs w:val="16"/>
              </w:rPr>
            </w:pPr>
            <w:ins w:id="1099" w:author="USA" w:date="2025-08-05T14:23:00Z" w16du:dateUtc="2025-08-05T18:23:00Z">
              <w:r w:rsidRPr="005A2299">
                <w:rPr>
                  <w:sz w:val="20"/>
                  <w:szCs w:val="16"/>
                </w:rPr>
                <w:t>~</w:t>
              </w:r>
              <w:r>
                <w:rPr>
                  <w:sz w:val="20"/>
                  <w:szCs w:val="16"/>
                </w:rPr>
                <w:t>6</w:t>
              </w:r>
              <w:r w:rsidRPr="005A2299">
                <w:rPr>
                  <w:sz w:val="20"/>
                  <w:szCs w:val="16"/>
                </w:rPr>
                <w:t>0 dB</w:t>
              </w:r>
            </w:ins>
          </w:p>
        </w:tc>
      </w:tr>
      <w:tr w:rsidR="00A75E7C" w:rsidRPr="00817A8B" w14:paraId="72B404EE" w14:textId="77777777" w:rsidTr="00A75E7C">
        <w:trPr>
          <w:jc w:val="center"/>
          <w:ins w:id="1100" w:author="USA" w:date="2025-08-05T14:23:00Z"/>
          <w:trPrChange w:id="1101" w:author="USA" w:date="2025-08-07T10:13:00Z" w16du:dateUtc="2025-08-07T14:13:00Z">
            <w:trPr>
              <w:gridAfter w:val="0"/>
              <w:jc w:val="center"/>
            </w:trPr>
          </w:trPrChange>
        </w:trPr>
        <w:tc>
          <w:tcPr>
            <w:tcW w:w="3028" w:type="dxa"/>
            <w:vAlign w:val="center"/>
            <w:tcPrChange w:id="1102" w:author="USA" w:date="2025-08-07T10:13:00Z" w16du:dateUtc="2025-08-07T14:13:00Z">
              <w:tcPr>
                <w:tcW w:w="0" w:type="auto"/>
                <w:vAlign w:val="center"/>
              </w:tcPr>
            </w:tcPrChange>
          </w:tcPr>
          <w:p w14:paraId="50535C02" w14:textId="77777777" w:rsidR="00A75E7C" w:rsidRPr="005A2299" w:rsidRDefault="00A75E7C" w:rsidP="001B2D64">
            <w:pPr>
              <w:tabs>
                <w:tab w:val="clear" w:pos="1134"/>
                <w:tab w:val="clear" w:pos="1871"/>
                <w:tab w:val="clear" w:pos="2268"/>
              </w:tabs>
              <w:spacing w:before="0"/>
              <w:jc w:val="center"/>
              <w:rPr>
                <w:ins w:id="1103" w:author="USA" w:date="2025-08-05T14:23:00Z" w16du:dateUtc="2025-08-05T18:23:00Z"/>
                <w:sz w:val="20"/>
                <w:szCs w:val="16"/>
              </w:rPr>
            </w:pPr>
            <w:ins w:id="1104" w:author="USA" w:date="2025-08-05T14:23:00Z" w16du:dateUtc="2025-08-05T18:23:00Z">
              <w:r w:rsidRPr="005A2299">
                <w:rPr>
                  <w:sz w:val="20"/>
                  <w:szCs w:val="16"/>
                </w:rPr>
                <w:t>–40 dB</w:t>
              </w:r>
            </w:ins>
          </w:p>
        </w:tc>
        <w:tc>
          <w:tcPr>
            <w:tcW w:w="6714" w:type="dxa"/>
            <w:vAlign w:val="center"/>
            <w:tcPrChange w:id="1105" w:author="USA" w:date="2025-08-07T10:13:00Z" w16du:dateUtc="2025-08-07T14:13:00Z">
              <w:tcPr>
                <w:tcW w:w="0" w:type="auto"/>
                <w:gridSpan w:val="2"/>
                <w:vAlign w:val="center"/>
              </w:tcPr>
            </w:tcPrChange>
          </w:tcPr>
          <w:p w14:paraId="28FDA4ED" w14:textId="77777777" w:rsidR="00A75E7C" w:rsidRPr="005A2299" w:rsidRDefault="00A75E7C" w:rsidP="001B2D64">
            <w:pPr>
              <w:tabs>
                <w:tab w:val="clear" w:pos="1134"/>
                <w:tab w:val="clear" w:pos="1871"/>
                <w:tab w:val="clear" w:pos="2268"/>
              </w:tabs>
              <w:spacing w:before="0"/>
              <w:jc w:val="center"/>
              <w:rPr>
                <w:ins w:id="1106" w:author="USA" w:date="2025-08-05T14:23:00Z" w16du:dateUtc="2025-08-05T18:23:00Z"/>
                <w:sz w:val="20"/>
                <w:szCs w:val="16"/>
              </w:rPr>
            </w:pPr>
            <w:ins w:id="1107" w:author="USA" w:date="2025-08-05T14:23:00Z" w16du:dateUtc="2025-08-05T18:23:00Z">
              <w:r w:rsidRPr="005A2299">
                <w:rPr>
                  <w:sz w:val="20"/>
                  <w:szCs w:val="16"/>
                </w:rPr>
                <w:t>~</w:t>
              </w:r>
              <w:r>
                <w:rPr>
                  <w:sz w:val="20"/>
                  <w:szCs w:val="16"/>
                </w:rPr>
                <w:t>70</w:t>
              </w:r>
              <w:r w:rsidRPr="005A2299">
                <w:rPr>
                  <w:sz w:val="20"/>
                  <w:szCs w:val="16"/>
                </w:rPr>
                <w:t xml:space="preserve"> dB</w:t>
              </w:r>
            </w:ins>
          </w:p>
        </w:tc>
      </w:tr>
      <w:tr w:rsidR="00A75E7C" w:rsidRPr="00817A8B" w14:paraId="1E265803" w14:textId="77777777" w:rsidTr="00A75E7C">
        <w:trPr>
          <w:jc w:val="center"/>
          <w:ins w:id="1108" w:author="USA" w:date="2025-08-05T14:23:00Z"/>
          <w:trPrChange w:id="1109" w:author="USA" w:date="2025-08-07T10:13:00Z" w16du:dateUtc="2025-08-07T14:13:00Z">
            <w:trPr>
              <w:gridAfter w:val="0"/>
              <w:jc w:val="center"/>
            </w:trPr>
          </w:trPrChange>
        </w:trPr>
        <w:tc>
          <w:tcPr>
            <w:tcW w:w="3028" w:type="dxa"/>
            <w:vAlign w:val="center"/>
            <w:tcPrChange w:id="1110" w:author="USA" w:date="2025-08-07T10:13:00Z" w16du:dateUtc="2025-08-07T14:13:00Z">
              <w:tcPr>
                <w:tcW w:w="0" w:type="auto"/>
                <w:vAlign w:val="center"/>
              </w:tcPr>
            </w:tcPrChange>
          </w:tcPr>
          <w:p w14:paraId="7F2E221B" w14:textId="77777777" w:rsidR="00A75E7C" w:rsidRPr="005A2299" w:rsidRDefault="00A75E7C" w:rsidP="001B2D64">
            <w:pPr>
              <w:tabs>
                <w:tab w:val="clear" w:pos="1134"/>
                <w:tab w:val="clear" w:pos="1871"/>
                <w:tab w:val="clear" w:pos="2268"/>
              </w:tabs>
              <w:spacing w:before="0"/>
              <w:jc w:val="center"/>
              <w:rPr>
                <w:ins w:id="1111" w:author="USA" w:date="2025-08-05T14:23:00Z" w16du:dateUtc="2025-08-05T18:23:00Z"/>
                <w:sz w:val="20"/>
                <w:szCs w:val="16"/>
              </w:rPr>
            </w:pPr>
            <w:ins w:id="1112" w:author="USA" w:date="2025-08-05T14:23:00Z" w16du:dateUtc="2025-08-05T18:23:00Z">
              <w:r w:rsidRPr="005A2299">
                <w:rPr>
                  <w:sz w:val="20"/>
                  <w:szCs w:val="16"/>
                </w:rPr>
                <w:t>–50 dB</w:t>
              </w:r>
            </w:ins>
          </w:p>
        </w:tc>
        <w:tc>
          <w:tcPr>
            <w:tcW w:w="6714" w:type="dxa"/>
            <w:vAlign w:val="center"/>
            <w:tcPrChange w:id="1113" w:author="USA" w:date="2025-08-07T10:13:00Z" w16du:dateUtc="2025-08-07T14:13:00Z">
              <w:tcPr>
                <w:tcW w:w="0" w:type="auto"/>
                <w:gridSpan w:val="2"/>
                <w:vAlign w:val="center"/>
              </w:tcPr>
            </w:tcPrChange>
          </w:tcPr>
          <w:p w14:paraId="27DF6B8F" w14:textId="77777777" w:rsidR="00A75E7C" w:rsidRPr="005A2299" w:rsidRDefault="00A75E7C" w:rsidP="001B2D64">
            <w:pPr>
              <w:tabs>
                <w:tab w:val="clear" w:pos="1134"/>
                <w:tab w:val="clear" w:pos="1871"/>
                <w:tab w:val="clear" w:pos="2268"/>
              </w:tabs>
              <w:spacing w:before="0"/>
              <w:jc w:val="center"/>
              <w:rPr>
                <w:ins w:id="1114" w:author="USA" w:date="2025-08-05T14:23:00Z" w16du:dateUtc="2025-08-05T18:23:00Z"/>
                <w:sz w:val="20"/>
                <w:szCs w:val="16"/>
              </w:rPr>
            </w:pPr>
            <w:ins w:id="1115" w:author="USA" w:date="2025-08-05T14:23:00Z" w16du:dateUtc="2025-08-05T18:23:00Z">
              <w:r w:rsidRPr="005A2299">
                <w:rPr>
                  <w:sz w:val="20"/>
                  <w:szCs w:val="16"/>
                </w:rPr>
                <w:t>~</w:t>
              </w:r>
              <w:r>
                <w:rPr>
                  <w:sz w:val="20"/>
                  <w:szCs w:val="16"/>
                </w:rPr>
                <w:t>80</w:t>
              </w:r>
              <w:r w:rsidRPr="005A2299">
                <w:rPr>
                  <w:sz w:val="20"/>
                  <w:szCs w:val="16"/>
                </w:rPr>
                <w:t xml:space="preserve"> dB</w:t>
              </w:r>
            </w:ins>
          </w:p>
        </w:tc>
      </w:tr>
    </w:tbl>
    <w:p w14:paraId="400B2A8E" w14:textId="64154791" w:rsidR="001B2D64" w:rsidRDefault="008C5149" w:rsidP="001B2D64">
      <w:pPr>
        <w:rPr>
          <w:ins w:id="1116" w:author="USA" w:date="2025-08-05T14:23:00Z" w16du:dateUtc="2025-08-05T18:23:00Z"/>
        </w:rPr>
      </w:pPr>
      <w:ins w:id="1117" w:author="USA" w:date="2025-08-07T10:00:00Z" w16du:dateUtc="2025-08-07T14:00:00Z">
        <w:r>
          <w:t xml:space="preserve">The following figures show the </w:t>
        </w:r>
      </w:ins>
      <w:ins w:id="1118" w:author="USA" w:date="2025-08-07T10:01:00Z" w16du:dateUtc="2025-08-07T14:01:00Z">
        <w:r>
          <w:t xml:space="preserve">Taylor one-parameter </w:t>
        </w:r>
      </w:ins>
      <w:ins w:id="1119" w:author="USA" w:date="2025-08-07T10:00:00Z" w16du:dateUtc="2025-08-07T14:00:00Z">
        <w:r>
          <w:t>antenna patterns for different SLR cas</w:t>
        </w:r>
      </w:ins>
      <w:ins w:id="1120" w:author="USA" w:date="2025-08-07T10:01:00Z" w16du:dateUtc="2025-08-07T14:01:00Z">
        <w:r>
          <w:t>es.</w:t>
        </w:r>
      </w:ins>
    </w:p>
    <w:p w14:paraId="49B047EB" w14:textId="3170412D" w:rsidR="00325A0F" w:rsidRPr="00A7545E" w:rsidRDefault="00325A0F" w:rsidP="00325A0F">
      <w:pPr>
        <w:pStyle w:val="TableNo"/>
        <w:rPr>
          <w:ins w:id="1121" w:author="USA" w:date="2025-08-04T14:17:00Z" w16du:dateUtc="2025-08-04T18:17:00Z"/>
        </w:rPr>
      </w:pPr>
      <w:ins w:id="1122" w:author="USA" w:date="2025-08-04T14:17:00Z" w16du:dateUtc="2025-08-04T18:17:00Z">
        <w:r>
          <w:t>figure</w:t>
        </w:r>
        <w:r w:rsidRPr="00A7545E">
          <w:t xml:space="preserve"> </w:t>
        </w:r>
        <w:r>
          <w:t>3.3-2</w:t>
        </w:r>
      </w:ins>
    </w:p>
    <w:p w14:paraId="6C332726" w14:textId="4D33B0E6" w:rsidR="0006198C" w:rsidRDefault="0006198C">
      <w:pPr>
        <w:pStyle w:val="Figuretitle"/>
        <w:rPr>
          <w:ins w:id="1123" w:author="USA" w:date="2025-07-07T15:53:00Z" w16du:dateUtc="2025-07-07T19:53:00Z"/>
        </w:rPr>
        <w:pPrChange w:id="1124" w:author="USA" w:date="2025-07-21T08:40:00Z" w16du:dateUtc="2025-07-21T12:40:00Z">
          <w:pPr/>
        </w:pPrChange>
      </w:pPr>
      <w:ins w:id="1125" w:author="USA" w:date="2025-07-21T08:40:00Z" w16du:dateUtc="2025-07-21T12:40:00Z">
        <w:r>
          <w:t>Taylor one parameter antenna patterns for peak SLR</w:t>
        </w:r>
      </w:ins>
      <w:ins w:id="1126" w:author="USA" w:date="2025-08-04T14:20:00Z" w16du:dateUtc="2025-08-04T18:20:00Z">
        <w:r w:rsidR="00325A0F">
          <w:t>=</w:t>
        </w:r>
      </w:ins>
      <w:ins w:id="1127" w:author="USA" w:date="2025-08-05T15:57:00Z" w16du:dateUtc="2025-08-05T19:57:00Z">
        <w:r w:rsidR="0053045E">
          <w:t>14</w:t>
        </w:r>
      </w:ins>
      <w:ins w:id="1128" w:author="USA" w:date="2025-08-04T14:20:00Z" w16du:dateUtc="2025-08-04T18:20:00Z">
        <w:r w:rsidR="00325A0F">
          <w:t xml:space="preserve"> dB</w:t>
        </w:r>
      </w:ins>
    </w:p>
    <w:p w14:paraId="1F3AE158" w14:textId="3D331A07" w:rsidR="005A596D" w:rsidRDefault="0053045E">
      <w:pPr>
        <w:jc w:val="center"/>
        <w:rPr>
          <w:ins w:id="1129" w:author="USA" w:date="2025-07-07T15:55:00Z" w16du:dateUtc="2025-07-07T19:55:00Z"/>
        </w:rPr>
        <w:pPrChange w:id="1130" w:author="USA" w:date="2025-07-09T14:37:00Z" w16du:dateUtc="2025-07-09T18:37:00Z">
          <w:pPr/>
        </w:pPrChange>
      </w:pPr>
      <w:ins w:id="1131" w:author="USA" w:date="2025-08-05T15:57:00Z" w16du:dateUtc="2025-08-05T19:57:00Z">
        <w:r>
          <w:rPr>
            <w:noProof/>
          </w:rPr>
          <w:drawing>
            <wp:inline distT="0" distB="0" distL="0" distR="0" wp14:anchorId="0B6D2862" wp14:editId="6F6DBAEA">
              <wp:extent cx="3584448" cy="2286000"/>
              <wp:effectExtent l="0" t="0" r="0" b="0"/>
              <wp:docPr id="13681438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584448" cy="2286000"/>
                      </a:xfrm>
                      <a:prstGeom prst="rect">
                        <a:avLst/>
                      </a:prstGeom>
                      <a:noFill/>
                    </pic:spPr>
                  </pic:pic>
                </a:graphicData>
              </a:graphic>
            </wp:inline>
          </w:drawing>
        </w:r>
      </w:ins>
    </w:p>
    <w:p w14:paraId="507F4B9C" w14:textId="746C4DFD" w:rsidR="00325A0F" w:rsidRPr="00A7545E" w:rsidRDefault="00325A0F" w:rsidP="00325A0F">
      <w:pPr>
        <w:pStyle w:val="TableNo"/>
        <w:rPr>
          <w:ins w:id="1132" w:author="USA" w:date="2025-08-04T14:20:00Z" w16du:dateUtc="2025-08-04T18:20:00Z"/>
        </w:rPr>
      </w:pPr>
      <w:ins w:id="1133" w:author="USA" w:date="2025-08-04T14:20:00Z" w16du:dateUtc="2025-08-04T18:20:00Z">
        <w:r>
          <w:lastRenderedPageBreak/>
          <w:t>figure</w:t>
        </w:r>
        <w:r w:rsidRPr="00A7545E">
          <w:t xml:space="preserve"> </w:t>
        </w:r>
        <w:r>
          <w:t>3.3-</w:t>
        </w:r>
      </w:ins>
      <w:ins w:id="1134" w:author="USA" w:date="2025-08-04T14:28:00Z" w16du:dateUtc="2025-08-04T18:28:00Z">
        <w:r w:rsidR="00913689">
          <w:t>3</w:t>
        </w:r>
      </w:ins>
    </w:p>
    <w:p w14:paraId="3E848B6B" w14:textId="43F70BBD" w:rsidR="00325A0F" w:rsidRDefault="00325A0F" w:rsidP="00325A0F">
      <w:pPr>
        <w:pStyle w:val="Figuretitle"/>
        <w:rPr>
          <w:ins w:id="1135" w:author="USA" w:date="2025-08-04T14:20:00Z" w16du:dateUtc="2025-08-04T18:20:00Z"/>
        </w:rPr>
      </w:pPr>
      <w:ins w:id="1136" w:author="USA" w:date="2025-08-04T14:20:00Z" w16du:dateUtc="2025-08-04T18:20:00Z">
        <w:r>
          <w:t>Taylor one parameter antenna patterns for peak SLR=</w:t>
        </w:r>
      </w:ins>
      <w:ins w:id="1137" w:author="USA" w:date="2025-08-04T14:27:00Z" w16du:dateUtc="2025-08-04T18:27:00Z">
        <w:r w:rsidR="00913689">
          <w:t>3</w:t>
        </w:r>
      </w:ins>
      <w:ins w:id="1138" w:author="USA" w:date="2025-08-04T14:20:00Z" w16du:dateUtc="2025-08-04T18:20:00Z">
        <w:r>
          <w:t>0 dB</w:t>
        </w:r>
      </w:ins>
    </w:p>
    <w:p w14:paraId="59B1200A" w14:textId="780AE086" w:rsidR="00325A0F" w:rsidRDefault="001423D5">
      <w:pPr>
        <w:jc w:val="center"/>
        <w:rPr>
          <w:ins w:id="1139" w:author="USA" w:date="2025-07-07T15:53:00Z" w16du:dateUtc="2025-07-07T19:53:00Z"/>
        </w:rPr>
        <w:pPrChange w:id="1140" w:author="USA" w:date="2025-07-09T14:37:00Z" w16du:dateUtc="2025-07-09T18:37:00Z">
          <w:pPr/>
        </w:pPrChange>
      </w:pPr>
      <w:ins w:id="1141" w:author="USA" w:date="2025-08-05T17:06:00Z" w16du:dateUtc="2025-08-05T21:06:00Z">
        <w:r>
          <w:rPr>
            <w:noProof/>
          </w:rPr>
          <w:drawing>
            <wp:inline distT="0" distB="0" distL="0" distR="0" wp14:anchorId="558FFC29" wp14:editId="2BD04181">
              <wp:extent cx="3584448" cy="2286000"/>
              <wp:effectExtent l="0" t="0" r="0" b="0"/>
              <wp:docPr id="5426770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84448" cy="2286000"/>
                      </a:xfrm>
                      <a:prstGeom prst="rect">
                        <a:avLst/>
                      </a:prstGeom>
                      <a:noFill/>
                    </pic:spPr>
                  </pic:pic>
                </a:graphicData>
              </a:graphic>
            </wp:inline>
          </w:drawing>
        </w:r>
      </w:ins>
    </w:p>
    <w:p w14:paraId="557FC82D" w14:textId="5F66A189" w:rsidR="00325A0F" w:rsidRPr="00A7545E" w:rsidRDefault="00325A0F" w:rsidP="00325A0F">
      <w:pPr>
        <w:pStyle w:val="TableNo"/>
        <w:rPr>
          <w:ins w:id="1142" w:author="USA" w:date="2025-08-04T14:20:00Z" w16du:dateUtc="2025-08-04T18:20:00Z"/>
        </w:rPr>
      </w:pPr>
      <w:ins w:id="1143" w:author="USA" w:date="2025-08-04T14:20:00Z" w16du:dateUtc="2025-08-04T18:20:00Z">
        <w:r>
          <w:t>figure</w:t>
        </w:r>
        <w:r w:rsidRPr="00A7545E">
          <w:t xml:space="preserve"> </w:t>
        </w:r>
        <w:r>
          <w:t>3.3-</w:t>
        </w:r>
      </w:ins>
      <w:ins w:id="1144" w:author="USA" w:date="2025-08-04T14:28:00Z" w16du:dateUtc="2025-08-04T18:28:00Z">
        <w:r w:rsidR="00913689">
          <w:t>4</w:t>
        </w:r>
      </w:ins>
    </w:p>
    <w:p w14:paraId="222F43C9" w14:textId="15714B1A" w:rsidR="00325A0F" w:rsidRDefault="00325A0F" w:rsidP="00325A0F">
      <w:pPr>
        <w:pStyle w:val="Figuretitle"/>
        <w:rPr>
          <w:ins w:id="1145" w:author="USA" w:date="2025-08-04T14:20:00Z" w16du:dateUtc="2025-08-04T18:20:00Z"/>
        </w:rPr>
      </w:pPr>
      <w:ins w:id="1146" w:author="USA" w:date="2025-08-04T14:20:00Z" w16du:dateUtc="2025-08-04T18:20:00Z">
        <w:r>
          <w:t>Taylor one parameter antenna patterns for peak SLR=</w:t>
        </w:r>
      </w:ins>
      <w:ins w:id="1147" w:author="USA" w:date="2025-08-05T15:58:00Z" w16du:dateUtc="2025-08-05T19:58:00Z">
        <w:r w:rsidR="0053045E">
          <w:t>5</w:t>
        </w:r>
      </w:ins>
      <w:ins w:id="1148" w:author="USA" w:date="2025-08-04T14:20:00Z" w16du:dateUtc="2025-08-04T18:20:00Z">
        <w:r>
          <w:t>0 dB</w:t>
        </w:r>
      </w:ins>
    </w:p>
    <w:p w14:paraId="0F1FF06E" w14:textId="0305F3F3" w:rsidR="00956C69" w:rsidRDefault="002F02E9">
      <w:pPr>
        <w:jc w:val="center"/>
        <w:rPr>
          <w:ins w:id="1149" w:author="USA" w:date="2025-08-04T14:20:00Z" w16du:dateUtc="2025-08-04T18:20:00Z"/>
        </w:rPr>
      </w:pPr>
      <w:ins w:id="1150" w:author="USA" w:date="2025-08-05T17:12:00Z" w16du:dateUtc="2025-08-05T21:12:00Z">
        <w:r>
          <w:rPr>
            <w:noProof/>
          </w:rPr>
          <w:drawing>
            <wp:inline distT="0" distB="0" distL="0" distR="0" wp14:anchorId="54588E9A" wp14:editId="2A12BC58">
              <wp:extent cx="3584448" cy="2286000"/>
              <wp:effectExtent l="0" t="0" r="0" b="0"/>
              <wp:docPr id="56561818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584448" cy="2286000"/>
                      </a:xfrm>
                      <a:prstGeom prst="rect">
                        <a:avLst/>
                      </a:prstGeom>
                      <a:noFill/>
                    </pic:spPr>
                  </pic:pic>
                </a:graphicData>
              </a:graphic>
            </wp:inline>
          </w:drawing>
        </w:r>
      </w:ins>
    </w:p>
    <w:p w14:paraId="07B77BB8" w14:textId="1E66C2C8" w:rsidR="00913689" w:rsidRDefault="008C5149" w:rsidP="00325A0F">
      <w:pPr>
        <w:rPr>
          <w:ins w:id="1151" w:author="USA" w:date="2025-08-04T14:24:00Z" w16du:dateUtc="2025-08-04T18:24:00Z"/>
        </w:rPr>
      </w:pPr>
      <w:ins w:id="1152" w:author="USA" w:date="2025-08-07T10:04:00Z" w16du:dateUtc="2025-08-07T14:04:00Z">
        <w:r w:rsidRPr="008C5149">
          <w:t xml:space="preserve">The following figures compare the Taylor one-parameter pattern with the cosine-on-pedestal and cosine-squared patterns, highlighting how their sidelobe structures differ in behaviour and decay </w:t>
        </w:r>
        <w:proofErr w:type="gramStart"/>
        <w:r w:rsidRPr="008C5149">
          <w:t>characteristics</w:t>
        </w:r>
        <w:r>
          <w:t>.</w:t>
        </w:r>
      </w:ins>
      <w:ins w:id="1153" w:author="USA" w:date="2025-08-07T10:02:00Z" w16du:dateUtc="2025-08-07T14:02:00Z">
        <w:r>
          <w:t>.</w:t>
        </w:r>
      </w:ins>
      <w:proofErr w:type="gramEnd"/>
    </w:p>
    <w:p w14:paraId="1F18C5B1" w14:textId="65FAB360" w:rsidR="00325A0F" w:rsidRPr="00A7545E" w:rsidRDefault="00325A0F" w:rsidP="00325A0F">
      <w:pPr>
        <w:pStyle w:val="TableNo"/>
        <w:rPr>
          <w:ins w:id="1154" w:author="USA" w:date="2025-08-04T14:20:00Z" w16du:dateUtc="2025-08-04T18:20:00Z"/>
        </w:rPr>
      </w:pPr>
      <w:ins w:id="1155" w:author="USA" w:date="2025-08-04T14:20:00Z" w16du:dateUtc="2025-08-04T18:20:00Z">
        <w:r>
          <w:lastRenderedPageBreak/>
          <w:t>figure</w:t>
        </w:r>
        <w:r w:rsidRPr="00A7545E">
          <w:t xml:space="preserve"> </w:t>
        </w:r>
        <w:r>
          <w:t>3.3-</w:t>
        </w:r>
      </w:ins>
      <w:ins w:id="1156" w:author="USA" w:date="2025-08-04T14:29:00Z" w16du:dateUtc="2025-08-04T18:29:00Z">
        <w:r w:rsidR="00913689">
          <w:t>6</w:t>
        </w:r>
      </w:ins>
    </w:p>
    <w:p w14:paraId="1464E9F3" w14:textId="6696AA4B" w:rsidR="00325A0F" w:rsidRDefault="00325A0F" w:rsidP="00325A0F">
      <w:pPr>
        <w:pStyle w:val="Figuretitle"/>
        <w:rPr>
          <w:ins w:id="1157" w:author="USA" w:date="2025-08-04T14:20:00Z" w16du:dateUtc="2025-08-04T18:20:00Z"/>
        </w:rPr>
      </w:pPr>
      <w:ins w:id="1158" w:author="USA" w:date="2025-08-04T14:20:00Z" w16du:dateUtc="2025-08-04T18:20:00Z">
        <w:r>
          <w:t>Taylor one parameter antenna patterns for peak SLR=2</w:t>
        </w:r>
      </w:ins>
      <w:ins w:id="1159" w:author="USA" w:date="2025-08-05T08:44:00Z" w16du:dateUtc="2025-08-05T12:44:00Z">
        <w:r w:rsidR="00CB2D57">
          <w:t>5</w:t>
        </w:r>
      </w:ins>
      <w:ins w:id="1160" w:author="USA" w:date="2025-08-04T14:20:00Z" w16du:dateUtc="2025-08-04T18:20:00Z">
        <w:r>
          <w:t xml:space="preserve"> dB</w:t>
        </w:r>
      </w:ins>
    </w:p>
    <w:p w14:paraId="004F7920" w14:textId="226969AF" w:rsidR="00CB2D57" w:rsidRDefault="00360AEB" w:rsidP="00325A0F">
      <w:pPr>
        <w:jc w:val="center"/>
        <w:rPr>
          <w:ins w:id="1161" w:author="USA" w:date="2025-08-04T14:21:00Z" w16du:dateUtc="2025-08-04T18:21:00Z"/>
        </w:rPr>
      </w:pPr>
      <w:ins w:id="1162" w:author="USA" w:date="2025-08-06T15:38:00Z" w16du:dateUtc="2025-08-06T19:38:00Z">
        <w:r>
          <w:rPr>
            <w:noProof/>
          </w:rPr>
          <w:drawing>
            <wp:inline distT="0" distB="0" distL="0" distR="0" wp14:anchorId="79596A67" wp14:editId="1B01AB3B">
              <wp:extent cx="3776472" cy="2743200"/>
              <wp:effectExtent l="0" t="0" r="0" b="0"/>
              <wp:docPr id="133646410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76472" cy="2743200"/>
                      </a:xfrm>
                      <a:prstGeom prst="rect">
                        <a:avLst/>
                      </a:prstGeom>
                      <a:noFill/>
                    </pic:spPr>
                  </pic:pic>
                </a:graphicData>
              </a:graphic>
            </wp:inline>
          </w:drawing>
        </w:r>
      </w:ins>
    </w:p>
    <w:p w14:paraId="1E9474C1" w14:textId="3C196D08" w:rsidR="00325A0F" w:rsidRPr="00A7545E" w:rsidRDefault="00325A0F" w:rsidP="00325A0F">
      <w:pPr>
        <w:pStyle w:val="TableNo"/>
        <w:rPr>
          <w:ins w:id="1163" w:author="USA" w:date="2025-08-04T14:21:00Z" w16du:dateUtc="2025-08-04T18:21:00Z"/>
        </w:rPr>
      </w:pPr>
      <w:ins w:id="1164" w:author="USA" w:date="2025-08-04T14:21:00Z" w16du:dateUtc="2025-08-04T18:21:00Z">
        <w:r>
          <w:t>figure</w:t>
        </w:r>
        <w:r w:rsidRPr="00A7545E">
          <w:t xml:space="preserve"> </w:t>
        </w:r>
        <w:r>
          <w:t>3.3-</w:t>
        </w:r>
      </w:ins>
      <w:ins w:id="1165" w:author="USA" w:date="2025-08-04T14:29:00Z" w16du:dateUtc="2025-08-04T18:29:00Z">
        <w:r w:rsidR="00913689">
          <w:t>7</w:t>
        </w:r>
      </w:ins>
    </w:p>
    <w:p w14:paraId="404FCD2E" w14:textId="105C46A0" w:rsidR="00325A0F" w:rsidRDefault="00325A0F" w:rsidP="00325A0F">
      <w:pPr>
        <w:pStyle w:val="Figuretitle"/>
        <w:rPr>
          <w:ins w:id="1166" w:author="USA" w:date="2025-08-04T14:21:00Z" w16du:dateUtc="2025-08-04T18:21:00Z"/>
        </w:rPr>
      </w:pPr>
      <w:ins w:id="1167" w:author="USA" w:date="2025-08-04T14:21:00Z" w16du:dateUtc="2025-08-04T18:21:00Z">
        <w:r>
          <w:t>Taylor one parameter antenna patterns for peak SLR=</w:t>
        </w:r>
      </w:ins>
      <w:ins w:id="1168" w:author="USA" w:date="2025-08-05T08:44:00Z" w16du:dateUtc="2025-08-05T12:44:00Z">
        <w:r w:rsidR="00CB2D57">
          <w:t>3</w:t>
        </w:r>
      </w:ins>
      <w:ins w:id="1169" w:author="USA" w:date="2025-08-04T14:21:00Z" w16du:dateUtc="2025-08-04T18:21:00Z">
        <w:r>
          <w:t>0 dB</w:t>
        </w:r>
      </w:ins>
    </w:p>
    <w:p w14:paraId="19ED669B" w14:textId="4682A1BD" w:rsidR="000B3D8C" w:rsidRDefault="00CB2D57">
      <w:pPr>
        <w:jc w:val="center"/>
        <w:rPr>
          <w:ins w:id="1170" w:author="USA" w:date="2025-07-31T07:44:00Z" w16du:dateUtc="2025-07-31T11:44:00Z"/>
        </w:rPr>
        <w:pPrChange w:id="1171" w:author="USA" w:date="2025-08-04T14:19:00Z" w16du:dateUtc="2025-08-04T18:19:00Z">
          <w:pPr/>
        </w:pPrChange>
      </w:pPr>
      <w:ins w:id="1172" w:author="USA" w:date="2025-08-05T08:51:00Z" w16du:dateUtc="2025-08-05T12:51:00Z">
        <w:r>
          <w:rPr>
            <w:noProof/>
          </w:rPr>
          <w:drawing>
            <wp:inline distT="0" distB="0" distL="0" distR="0" wp14:anchorId="0F75524B" wp14:editId="323AF625">
              <wp:extent cx="3767328" cy="2743200"/>
              <wp:effectExtent l="0" t="0" r="5080" b="0"/>
              <wp:docPr id="33461216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67328" cy="2743200"/>
                      </a:xfrm>
                      <a:prstGeom prst="rect">
                        <a:avLst/>
                      </a:prstGeom>
                      <a:noFill/>
                    </pic:spPr>
                  </pic:pic>
                </a:graphicData>
              </a:graphic>
            </wp:inline>
          </w:drawing>
        </w:r>
      </w:ins>
    </w:p>
    <w:p w14:paraId="60FC4435" w14:textId="25A21EE0" w:rsidR="00325A0F" w:rsidRPr="00A7545E" w:rsidRDefault="00325A0F" w:rsidP="00325A0F">
      <w:pPr>
        <w:pStyle w:val="TableNo"/>
        <w:rPr>
          <w:ins w:id="1173" w:author="USA" w:date="2025-08-04T14:21:00Z" w16du:dateUtc="2025-08-04T18:21:00Z"/>
        </w:rPr>
      </w:pPr>
      <w:ins w:id="1174" w:author="USA" w:date="2025-08-04T14:21:00Z" w16du:dateUtc="2025-08-04T18:21:00Z">
        <w:r>
          <w:lastRenderedPageBreak/>
          <w:t>figure</w:t>
        </w:r>
        <w:r w:rsidRPr="00A7545E">
          <w:t xml:space="preserve"> </w:t>
        </w:r>
        <w:r>
          <w:t>3.3-</w:t>
        </w:r>
      </w:ins>
      <w:ins w:id="1175" w:author="USA" w:date="2025-08-04T14:29:00Z" w16du:dateUtc="2025-08-04T18:29:00Z">
        <w:r w:rsidR="00913689">
          <w:t>8</w:t>
        </w:r>
      </w:ins>
    </w:p>
    <w:p w14:paraId="48D18B75" w14:textId="79059384" w:rsidR="00325A0F" w:rsidRDefault="00325A0F" w:rsidP="00325A0F">
      <w:pPr>
        <w:pStyle w:val="Figuretitle"/>
        <w:rPr>
          <w:ins w:id="1176" w:author="USA" w:date="2025-08-04T14:21:00Z" w16du:dateUtc="2025-08-04T18:21:00Z"/>
        </w:rPr>
      </w:pPr>
      <w:ins w:id="1177" w:author="USA" w:date="2025-08-04T14:21:00Z" w16du:dateUtc="2025-08-04T18:21:00Z">
        <w:r>
          <w:t>Taylor one parameter antenna patterns for peak SLR=</w:t>
        </w:r>
      </w:ins>
      <w:ins w:id="1178" w:author="USA" w:date="2025-08-05T08:47:00Z" w16du:dateUtc="2025-08-05T12:47:00Z">
        <w:r w:rsidR="00CB2D57">
          <w:t>4</w:t>
        </w:r>
      </w:ins>
      <w:ins w:id="1179" w:author="USA" w:date="2025-08-04T14:21:00Z" w16du:dateUtc="2025-08-04T18:21:00Z">
        <w:r>
          <w:t>0 dB</w:t>
        </w:r>
      </w:ins>
    </w:p>
    <w:p w14:paraId="49B969DB" w14:textId="5C089DE6" w:rsidR="000B3D8C" w:rsidRDefault="00CB2D57">
      <w:pPr>
        <w:jc w:val="center"/>
        <w:rPr>
          <w:ins w:id="1180" w:author="USA" w:date="2025-07-31T07:30:00Z" w16du:dateUtc="2025-07-31T11:30:00Z"/>
        </w:rPr>
        <w:pPrChange w:id="1181" w:author="USA" w:date="2025-08-04T14:19:00Z" w16du:dateUtc="2025-08-04T18:19:00Z">
          <w:pPr/>
        </w:pPrChange>
      </w:pPr>
      <w:ins w:id="1182" w:author="USA" w:date="2025-08-05T08:49:00Z" w16du:dateUtc="2025-08-05T12:49:00Z">
        <w:r>
          <w:rPr>
            <w:noProof/>
          </w:rPr>
          <w:drawing>
            <wp:inline distT="0" distB="0" distL="0" distR="0" wp14:anchorId="2E49F30F" wp14:editId="0962E6BF">
              <wp:extent cx="3767328" cy="2743200"/>
              <wp:effectExtent l="0" t="0" r="5080" b="0"/>
              <wp:docPr id="1020208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67328" cy="2743200"/>
                      </a:xfrm>
                      <a:prstGeom prst="rect">
                        <a:avLst/>
                      </a:prstGeom>
                      <a:noFill/>
                    </pic:spPr>
                  </pic:pic>
                </a:graphicData>
              </a:graphic>
            </wp:inline>
          </w:drawing>
        </w:r>
      </w:ins>
    </w:p>
    <w:p w14:paraId="4B437C0F" w14:textId="726E97C0" w:rsidR="008C5149" w:rsidRDefault="008C5149" w:rsidP="00325A0F">
      <w:pPr>
        <w:rPr>
          <w:ins w:id="1183" w:author="USA" w:date="2025-07-21T08:50:00Z" w16du:dateUtc="2025-07-21T12:50:00Z"/>
        </w:rPr>
      </w:pPr>
      <w:ins w:id="1184" w:author="USA" w:date="2025-08-07T10:05:00Z" w16du:dateUtc="2025-08-07T14:05:00Z">
        <w:r w:rsidRPr="008C5149">
          <w:t>Figures 3.3-6, 3.3-7, and 3.3-8 illustrate comparative sidelobe behaviour across the Taylor one-parameter, cosine-on-pedestal, and cosine-squared antenna patterns. Pay particular attention to the first sidelobe: the cosine-on-pedestal pattern exhibits suboptimal performance for radar applications due to its relatively high and non-monotonic sidelobe structure. For systems requiring a low peak sidelobe ratio—typically below 30 dB—the Taylor one-parameter pattern is recommended for sharing studies, as it ensures adjacent sidelobes decrease monotonically, improving interference mitigation and regulatory compliance.</w:t>
        </w:r>
      </w:ins>
    </w:p>
    <w:p w14:paraId="3B9A2DF0" w14:textId="591EB406" w:rsidR="00790FA8" w:rsidRPr="00265323" w:rsidRDefault="00790FA8" w:rsidP="00790FA8">
      <w:pPr>
        <w:pStyle w:val="Heading1"/>
        <w:rPr>
          <w:ins w:id="1185" w:author="USA" w:date="2025-07-21T08:50:00Z" w16du:dateUtc="2025-07-21T12:50:00Z"/>
          <w:b w:val="0"/>
          <w:bCs/>
        </w:rPr>
      </w:pPr>
      <w:ins w:id="1186" w:author="USA" w:date="2025-07-21T08:50:00Z" w16du:dateUtc="2025-07-21T12:50:00Z">
        <w:r w:rsidRPr="00265323">
          <w:rPr>
            <w:b w:val="0"/>
            <w:bCs/>
          </w:rPr>
          <w:t xml:space="preserve">[Editor’s Note: No changes in sections </w:t>
        </w:r>
        <w:r>
          <w:rPr>
            <w:b w:val="0"/>
            <w:bCs/>
          </w:rPr>
          <w:t>below</w:t>
        </w:r>
        <w:r w:rsidRPr="00265323">
          <w:rPr>
            <w:b w:val="0"/>
            <w:bCs/>
          </w:rPr>
          <w:t xml:space="preserve"> this new section</w:t>
        </w:r>
      </w:ins>
      <w:ins w:id="1187" w:author="USA" w:date="2025-08-04T13:58:00Z" w16du:dateUtc="2025-08-04T17:58:00Z">
        <w:r w:rsidR="00FF1C2C">
          <w:rPr>
            <w:b w:val="0"/>
            <w:bCs/>
          </w:rPr>
          <w:t xml:space="preserve"> up to the reference section</w:t>
        </w:r>
      </w:ins>
      <w:ins w:id="1188" w:author="USA" w:date="2025-08-05T08:57:00Z" w16du:dateUtc="2025-08-05T12:57:00Z">
        <w:r w:rsidR="00EC5366">
          <w:rPr>
            <w:b w:val="0"/>
            <w:bCs/>
          </w:rPr>
          <w:t xml:space="preserve"> where more references are added</w:t>
        </w:r>
      </w:ins>
      <w:ins w:id="1189" w:author="USA" w:date="2025-07-21T08:50:00Z" w16du:dateUtc="2025-07-21T12:50:00Z">
        <w:r w:rsidRPr="00265323">
          <w:rPr>
            <w:b w:val="0"/>
            <w:bCs/>
          </w:rPr>
          <w:t>]</w:t>
        </w:r>
      </w:ins>
    </w:p>
    <w:p w14:paraId="632618CE" w14:textId="77777777" w:rsidR="00790FA8" w:rsidRPr="00EA017B" w:rsidRDefault="00790FA8">
      <w:pPr>
        <w:rPr>
          <w:ins w:id="1190" w:author="USA" w:date="2025-07-07T12:33:00Z" w16du:dateUtc="2025-07-07T16:33:00Z"/>
        </w:rPr>
        <w:pPrChange w:id="1191" w:author="USA" w:date="2025-07-07T12:33:00Z" w16du:dateUtc="2025-07-07T16:33:00Z">
          <w:pPr>
            <w:pStyle w:val="Heading1"/>
          </w:pPr>
        </w:pPrChange>
      </w:pPr>
    </w:p>
    <w:p w14:paraId="6F60C75D" w14:textId="77777777" w:rsidR="00CC1787" w:rsidRPr="00A7545E" w:rsidRDefault="00CC1787" w:rsidP="00CC1787">
      <w:pPr>
        <w:pStyle w:val="Reftitle"/>
      </w:pPr>
      <w:r w:rsidRPr="00A7545E">
        <w:t>References</w:t>
      </w:r>
    </w:p>
    <w:p w14:paraId="6ECD1DC3" w14:textId="77777777" w:rsidR="00CC1787" w:rsidRPr="00A7545E" w:rsidRDefault="00CC1787" w:rsidP="00221217">
      <w:pPr>
        <w:pStyle w:val="Reftext"/>
        <w:spacing w:before="240"/>
      </w:pPr>
      <w:r w:rsidRPr="00A7545E">
        <w:t>[1]</w:t>
      </w:r>
      <w:r w:rsidRPr="00A7545E">
        <w:tab/>
        <w:t xml:space="preserve">Volakis J. L., </w:t>
      </w:r>
      <w:r w:rsidRPr="00A7545E">
        <w:rPr>
          <w:i/>
        </w:rPr>
        <w:t>Antenna Engineering Handbook</w:t>
      </w:r>
      <w:r w:rsidRPr="00A7545E">
        <w:t>, 4</w:t>
      </w:r>
      <w:r w:rsidRPr="00A7545E">
        <w:rPr>
          <w:vertAlign w:val="superscript"/>
        </w:rPr>
        <w:t>th</w:t>
      </w:r>
      <w:r w:rsidRPr="00A7545E">
        <w:t xml:space="preserve"> ed., 2007</w:t>
      </w:r>
    </w:p>
    <w:p w14:paraId="4DFBC018" w14:textId="77777777" w:rsidR="00CC1787" w:rsidRPr="00A7545E" w:rsidRDefault="00CC1787" w:rsidP="00CC1787">
      <w:pPr>
        <w:pStyle w:val="Reftext"/>
      </w:pPr>
      <w:r w:rsidRPr="00A7545E">
        <w:t>[2]</w:t>
      </w:r>
      <w:r w:rsidRPr="00A7545E">
        <w:tab/>
        <w:t xml:space="preserve">Stutzman, W. L., Thiele, G. A., </w:t>
      </w:r>
      <w:r w:rsidRPr="00A7545E">
        <w:rPr>
          <w:i/>
        </w:rPr>
        <w:t>Antenna Theory and Design</w:t>
      </w:r>
      <w:r w:rsidRPr="00A7545E">
        <w:t>, 3</w:t>
      </w:r>
      <w:r w:rsidRPr="00A7545E">
        <w:rPr>
          <w:vertAlign w:val="superscript"/>
        </w:rPr>
        <w:t xml:space="preserve">rd </w:t>
      </w:r>
      <w:r w:rsidRPr="00A7545E">
        <w:t>ed., 2013</w:t>
      </w:r>
    </w:p>
    <w:p w14:paraId="4E05351B" w14:textId="77777777" w:rsidR="00CC1787" w:rsidRPr="000C5AC7" w:rsidRDefault="00CC1787" w:rsidP="00CC1787">
      <w:pPr>
        <w:pStyle w:val="Reftext"/>
        <w:rPr>
          <w:lang w:val="sv-SE"/>
        </w:rPr>
      </w:pPr>
      <w:r w:rsidRPr="000C5AC7">
        <w:rPr>
          <w:lang w:val="sv-SE"/>
        </w:rPr>
        <w:t>[3]</w:t>
      </w:r>
      <w:r w:rsidRPr="000C5AC7">
        <w:rPr>
          <w:lang w:val="sv-SE"/>
        </w:rPr>
        <w:tab/>
        <w:t xml:space="preserve">Skolnik, M., </w:t>
      </w:r>
      <w:r w:rsidRPr="000C5AC7">
        <w:rPr>
          <w:i/>
          <w:lang w:val="sv-SE"/>
        </w:rPr>
        <w:t>Radar Handbook</w:t>
      </w:r>
      <w:r w:rsidRPr="000C5AC7">
        <w:rPr>
          <w:lang w:val="sv-SE"/>
        </w:rPr>
        <w:t>, 3</w:t>
      </w:r>
      <w:r w:rsidRPr="000C5AC7">
        <w:rPr>
          <w:vertAlign w:val="superscript"/>
          <w:lang w:val="sv-SE"/>
        </w:rPr>
        <w:t>rd</w:t>
      </w:r>
      <w:r w:rsidRPr="000C5AC7">
        <w:rPr>
          <w:lang w:val="sv-SE"/>
        </w:rPr>
        <w:t xml:space="preserve"> ed., 2008</w:t>
      </w:r>
    </w:p>
    <w:p w14:paraId="38D3253A" w14:textId="77777777" w:rsidR="00CC1787" w:rsidRPr="00A7545E" w:rsidRDefault="00CC1787" w:rsidP="00CC1787">
      <w:pPr>
        <w:pStyle w:val="Reftext"/>
      </w:pPr>
      <w:r w:rsidRPr="00A7545E">
        <w:t>[4]</w:t>
      </w:r>
      <w:r w:rsidRPr="00A7545E">
        <w:tab/>
        <w:t xml:space="preserve">Balanis C. A., </w:t>
      </w:r>
      <w:r w:rsidRPr="00A7545E">
        <w:rPr>
          <w:i/>
        </w:rPr>
        <w:t>Antenna Theory. Analysis and Design</w:t>
      </w:r>
      <w:r w:rsidRPr="00A7545E">
        <w:t>, 3</w:t>
      </w:r>
      <w:r w:rsidRPr="00A7545E">
        <w:rPr>
          <w:vertAlign w:val="superscript"/>
        </w:rPr>
        <w:t>rd</w:t>
      </w:r>
      <w:r w:rsidRPr="00A7545E">
        <w:t xml:space="preserve"> ed., 2005</w:t>
      </w:r>
    </w:p>
    <w:p w14:paraId="1747E270" w14:textId="77777777" w:rsidR="00CC1787" w:rsidRPr="00A7545E" w:rsidRDefault="00CC1787" w:rsidP="00CC1787">
      <w:pPr>
        <w:pStyle w:val="Reftext"/>
      </w:pPr>
      <w:r w:rsidRPr="00A7545E">
        <w:t>[5]</w:t>
      </w:r>
      <w:r w:rsidRPr="00A7545E">
        <w:tab/>
        <w:t xml:space="preserve">Hansen R.C., </w:t>
      </w:r>
      <w:r w:rsidRPr="00A7545E">
        <w:rPr>
          <w:i/>
          <w:iCs/>
        </w:rPr>
        <w:t>Phased Array Antennas</w:t>
      </w:r>
      <w:r w:rsidRPr="00A7545E">
        <w:t>, 2</w:t>
      </w:r>
      <w:r w:rsidRPr="00A7545E">
        <w:rPr>
          <w:vertAlign w:val="superscript"/>
        </w:rPr>
        <w:t>nd</w:t>
      </w:r>
      <w:r w:rsidRPr="00A7545E">
        <w:t xml:space="preserve"> ed., 2009</w:t>
      </w:r>
    </w:p>
    <w:p w14:paraId="3119CF8E" w14:textId="66A3BF7B" w:rsidR="001F6F36" w:rsidRDefault="00CC1787" w:rsidP="00221217">
      <w:pPr>
        <w:pStyle w:val="Reftext"/>
        <w:rPr>
          <w:ins w:id="1192" w:author="USA" w:date="2025-07-07T13:23:00Z" w16du:dateUtc="2025-07-07T17:23:00Z"/>
        </w:rPr>
      </w:pPr>
      <w:r w:rsidRPr="00A7545E">
        <w:t>[6]</w:t>
      </w:r>
      <w:r w:rsidRPr="00A7545E">
        <w:tab/>
        <w:t xml:space="preserve">Yampolsky, A. A., Frolov, O. P., </w:t>
      </w:r>
      <w:proofErr w:type="spellStart"/>
      <w:r w:rsidRPr="00A7545E">
        <w:t>Antenny</w:t>
      </w:r>
      <w:proofErr w:type="spellEnd"/>
      <w:r w:rsidRPr="00A7545E">
        <w:t xml:space="preserve"> i EMS [Antennas and EMC], 1983</w:t>
      </w:r>
      <w:r w:rsidR="00221217">
        <w:t> </w:t>
      </w:r>
      <w:r w:rsidRPr="00A7545E">
        <w:t>(in</w:t>
      </w:r>
      <w:r w:rsidR="00221217">
        <w:t> </w:t>
      </w:r>
      <w:r w:rsidRPr="00A7545E">
        <w:t>Russian)</w:t>
      </w:r>
    </w:p>
    <w:p w14:paraId="2CFCA2A6" w14:textId="18AE6BAD" w:rsidR="00D15956" w:rsidRDefault="00D15956" w:rsidP="00D15956">
      <w:pPr>
        <w:pStyle w:val="Reftext"/>
        <w:rPr>
          <w:ins w:id="1193" w:author="USA" w:date="2025-07-31T09:10:00Z" w16du:dateUtc="2025-07-31T13:10:00Z"/>
        </w:rPr>
      </w:pPr>
      <w:ins w:id="1194" w:author="USA" w:date="2025-07-31T09:01:00Z" w16du:dateUtc="2025-07-31T13:01:00Z">
        <w:r>
          <w:t>[</w:t>
        </w:r>
      </w:ins>
      <w:ins w:id="1195" w:author="USA" w:date="2025-07-31T09:12:00Z" w16du:dateUtc="2025-07-31T13:12:00Z">
        <w:r w:rsidR="008F2B94">
          <w:t>7</w:t>
        </w:r>
      </w:ins>
      <w:ins w:id="1196" w:author="USA" w:date="2025-07-31T09:01:00Z" w16du:dateUtc="2025-07-31T13:01:00Z">
        <w:r>
          <w:t>]</w:t>
        </w:r>
        <w:r>
          <w:tab/>
          <w:t>R. J. Mailloux, Phased Array Antenna Handbook, 1st ed., Artech House, 534 pp., 1994. 2nd ed., Artech House 2005.</w:t>
        </w:r>
      </w:ins>
    </w:p>
    <w:p w14:paraId="63601539" w14:textId="7F91A8E0" w:rsidR="00D15956" w:rsidRDefault="00D15956" w:rsidP="00D15956">
      <w:pPr>
        <w:pStyle w:val="Reftext"/>
        <w:rPr>
          <w:ins w:id="1197" w:author="USA" w:date="2025-07-07T13:24:00Z" w16du:dateUtc="2025-07-07T17:24:00Z"/>
        </w:rPr>
      </w:pPr>
      <w:ins w:id="1198" w:author="USA" w:date="2025-07-31T09:10:00Z" w16du:dateUtc="2025-07-31T13:10:00Z">
        <w:r>
          <w:t>[</w:t>
        </w:r>
      </w:ins>
      <w:ins w:id="1199" w:author="USA" w:date="2025-07-31T09:12:00Z" w16du:dateUtc="2025-07-31T13:12:00Z">
        <w:r w:rsidR="008F2B94">
          <w:t>8</w:t>
        </w:r>
      </w:ins>
      <w:ins w:id="1200" w:author="USA" w:date="2025-07-31T09:10:00Z" w16du:dateUtc="2025-07-31T13:10:00Z">
        <w:r>
          <w:t>]</w:t>
        </w:r>
        <w:r>
          <w:tab/>
        </w:r>
      </w:ins>
      <w:ins w:id="1201" w:author="USA" w:date="2025-07-31T09:10:00Z">
        <w:r w:rsidRPr="00D15956">
          <w:rPr>
            <w:lang w:val="en-US"/>
          </w:rPr>
          <w:t xml:space="preserve">R. C. Hansen, “Array Pattern Control and Synthesis,” </w:t>
        </w:r>
        <w:r w:rsidRPr="00D15956">
          <w:rPr>
            <w:i/>
            <w:iCs/>
            <w:lang w:val="en-US"/>
          </w:rPr>
          <w:t>Proc. IEEE</w:t>
        </w:r>
        <w:r w:rsidRPr="00D15956">
          <w:rPr>
            <w:lang w:val="en-US"/>
          </w:rPr>
          <w:t>, Vol. 80, No. 1, pp. 141–151, January</w:t>
        </w:r>
      </w:ins>
      <w:ins w:id="1202" w:author="USA" w:date="2025-07-31T09:10:00Z" w16du:dateUtc="2025-07-31T13:10:00Z">
        <w:r>
          <w:rPr>
            <w:lang w:val="en-US"/>
          </w:rPr>
          <w:t xml:space="preserve"> </w:t>
        </w:r>
      </w:ins>
      <w:ins w:id="1203" w:author="USA" w:date="2025-07-31T09:10:00Z">
        <w:r w:rsidRPr="00D15956">
          <w:rPr>
            <w:lang w:val="en-US"/>
          </w:rPr>
          <w:t>1992.</w:t>
        </w:r>
      </w:ins>
    </w:p>
    <w:p w14:paraId="25B7E728" w14:textId="141E1801" w:rsidR="007227EB" w:rsidRDefault="00DE00A9" w:rsidP="00DE00A9">
      <w:pPr>
        <w:pStyle w:val="Reftext"/>
        <w:rPr>
          <w:ins w:id="1204" w:author="USA" w:date="2025-07-31T09:59:00Z" w16du:dateUtc="2025-07-31T13:59:00Z"/>
        </w:rPr>
      </w:pPr>
      <w:ins w:id="1205" w:author="USA" w:date="2025-07-31T09:19:00Z" w16du:dateUtc="2025-07-31T13:19:00Z">
        <w:r>
          <w:lastRenderedPageBreak/>
          <w:t>[9]</w:t>
        </w:r>
      </w:ins>
      <w:ins w:id="1206" w:author="USA" w:date="2025-07-31T09:20:00Z" w16du:dateUtc="2025-07-31T13:20:00Z">
        <w:r>
          <w:tab/>
          <w:t>Taylor, T. T., “One-Parameter Family of Line Sources Producing Modified sin πu/</w:t>
        </w:r>
      </w:ins>
      <w:ins w:id="1207" w:author="USA" w:date="2025-07-31T09:21:00Z" w16du:dateUtc="2025-07-31T13:21:00Z">
        <w:r>
          <w:t>π</w:t>
        </w:r>
      </w:ins>
      <w:ins w:id="1208" w:author="USA" w:date="2025-07-31T09:20:00Z" w16du:dateUtc="2025-07-31T13:20:00Z">
        <w:r>
          <w:t>u Patterns”, Rep. TM 324, Hughes Aircraft Co., Culver City, CA, 1953.</w:t>
        </w:r>
      </w:ins>
      <w:ins w:id="1209" w:author="USA" w:date="2025-07-31T09:21:00Z" w16du:dateUtc="2025-07-31T13:21:00Z">
        <w:r w:rsidR="00D332BD">
          <w:t xml:space="preserve"> (note: this is the original </w:t>
        </w:r>
      </w:ins>
      <w:ins w:id="1210" w:author="USA" w:date="2025-08-07T10:11:00Z" w16du:dateUtc="2025-08-07T14:11:00Z">
        <w:r w:rsidR="00DC68C8">
          <w:t>paper,</w:t>
        </w:r>
      </w:ins>
      <w:ins w:id="1211" w:author="USA" w:date="2025-07-31T09:21:00Z" w16du:dateUtc="2025-07-31T13:21:00Z">
        <w:r w:rsidR="00D332BD">
          <w:t xml:space="preserve"> but it is not available on the internet)</w:t>
        </w:r>
      </w:ins>
    </w:p>
    <w:p w14:paraId="552D011C" w14:textId="18FD8DF9" w:rsidR="00A92272" w:rsidRDefault="00A92272" w:rsidP="00DE00A9">
      <w:pPr>
        <w:pStyle w:val="Reftext"/>
        <w:rPr>
          <w:ins w:id="1212" w:author="USA" w:date="2025-07-31T16:04:00Z" w16du:dateUtc="2025-07-31T20:04:00Z"/>
        </w:rPr>
      </w:pPr>
      <w:ins w:id="1213" w:author="USA" w:date="2025-07-31T09:59:00Z" w16du:dateUtc="2025-07-31T13:59:00Z">
        <w:r>
          <w:t xml:space="preserve">[10] </w:t>
        </w:r>
      </w:ins>
      <w:ins w:id="1214" w:author="USA" w:date="2025-07-31T10:00:00Z" w16du:dateUtc="2025-07-31T14:00:00Z">
        <w:r>
          <w:tab/>
        </w:r>
        <w:r w:rsidRPr="00A7545E">
          <w:t xml:space="preserve">Balanis C. A., </w:t>
        </w:r>
        <w:r w:rsidRPr="00A7545E">
          <w:rPr>
            <w:i/>
          </w:rPr>
          <w:t>Antenna Theory. Analysis and Design</w:t>
        </w:r>
        <w:r w:rsidRPr="00A7545E">
          <w:t xml:space="preserve">, </w:t>
        </w:r>
        <w:r>
          <w:t>4</w:t>
        </w:r>
        <w:r>
          <w:rPr>
            <w:vertAlign w:val="superscript"/>
          </w:rPr>
          <w:t>th</w:t>
        </w:r>
        <w:r w:rsidRPr="00A7545E">
          <w:t xml:space="preserve"> ed., 20</w:t>
        </w:r>
        <w:r>
          <w:t>16</w:t>
        </w:r>
      </w:ins>
    </w:p>
    <w:p w14:paraId="779FAA79" w14:textId="288FB706" w:rsidR="009F3A77" w:rsidRDefault="009F3A77" w:rsidP="009F3A77">
      <w:pPr>
        <w:pStyle w:val="Reftext"/>
        <w:rPr>
          <w:ins w:id="1215" w:author="USA" w:date="2025-08-04T12:26:00Z" w16du:dateUtc="2025-08-04T16:26:00Z"/>
          <w:lang w:val="en-US"/>
        </w:rPr>
      </w:pPr>
      <w:ins w:id="1216" w:author="USA" w:date="2025-07-31T16:07:00Z" w16du:dateUtc="2025-07-31T20:07:00Z">
        <w:r>
          <w:t>[</w:t>
        </w:r>
      </w:ins>
      <w:ins w:id="1217" w:author="USA" w:date="2025-07-31T16:08:00Z" w16du:dateUtc="2025-07-31T20:08:00Z">
        <w:r>
          <w:t>11</w:t>
        </w:r>
      </w:ins>
      <w:ins w:id="1218" w:author="USA" w:date="2025-07-31T16:07:00Z" w16du:dateUtc="2025-07-31T20:07:00Z">
        <w:r>
          <w:t>]</w:t>
        </w:r>
        <w:r>
          <w:tab/>
          <w:t>Electromagnetic</w:t>
        </w:r>
      </w:ins>
      <w:ins w:id="1219" w:author="USA" w:date="2025-07-31T16:08:00Z" w16du:dateUtc="2025-07-31T20:08:00Z">
        <w:r>
          <w:t xml:space="preserve"> </w:t>
        </w:r>
      </w:ins>
      <w:ins w:id="1220" w:author="USA" w:date="2025-07-31T16:07:00Z" w16du:dateUtc="2025-07-31T20:07:00Z">
        <w:r>
          <w:t>Waves and Antennas</w:t>
        </w:r>
      </w:ins>
      <w:ins w:id="1221" w:author="USA" w:date="2025-07-31T16:08:00Z" w16du:dateUtc="2025-07-31T20:08:00Z">
        <w:r>
          <w:t xml:space="preserve"> by </w:t>
        </w:r>
      </w:ins>
      <w:ins w:id="1222" w:author="USA" w:date="2025-07-31T16:07:00Z" w16du:dateUtc="2025-07-31T20:07:00Z">
        <w:r>
          <w:t>Sophocles J. Orfanidis</w:t>
        </w:r>
      </w:ins>
      <w:ins w:id="1223" w:author="USA" w:date="2025-07-31T16:08:00Z" w16du:dateUtc="2025-07-31T20:08:00Z">
        <w:r>
          <w:t xml:space="preserve">, </w:t>
        </w:r>
      </w:ins>
      <w:ins w:id="1224" w:author="USA" w:date="2025-07-31T16:07:00Z" w16du:dateUtc="2025-07-31T20:07:00Z">
        <w:r>
          <w:t xml:space="preserve">Rutgers University, </w:t>
        </w:r>
        <w:r w:rsidRPr="009F3A77">
          <w:t>Copyright © 1999–2016 by Sophocles J. Orfanidis</w:t>
        </w:r>
        <w:r>
          <w:t xml:space="preserve">. </w:t>
        </w:r>
      </w:ins>
      <w:ins w:id="1225" w:author="USA" w:date="2025-08-25T15:03:00Z" w16du:dateUtc="2025-08-25T19:03:00Z">
        <w:r w:rsidR="00032E9D">
          <w:t xml:space="preserve">Or </w:t>
        </w:r>
      </w:ins>
      <w:ins w:id="1226" w:author="USA" w:date="2025-08-25T15:04:00Z" w16du:dateUtc="2025-08-25T19:04:00Z">
        <w:r w:rsidR="00032E9D" w:rsidRPr="00032E9D">
          <w:rPr>
            <w:highlight w:val="yellow"/>
            <w:rPrChange w:id="1227" w:author="USA" w:date="2025-08-25T15:04:00Z" w16du:dateUtc="2025-08-25T19:04:00Z">
              <w:rPr/>
            </w:rPrChange>
          </w:rPr>
          <w:fldChar w:fldCharType="begin"/>
        </w:r>
        <w:r w:rsidR="00032E9D" w:rsidRPr="00032E9D">
          <w:rPr>
            <w:highlight w:val="yellow"/>
            <w:rPrChange w:id="1228" w:author="USA" w:date="2025-08-25T15:04:00Z" w16du:dateUtc="2025-08-25T19:04:00Z">
              <w:rPr/>
            </w:rPrChange>
          </w:rPr>
          <w:instrText>HYPERLINK "https://rutgers.app.box.com/s/rwzifofsu9slf8xy38f6uwhjd5gmn2q7"</w:instrText>
        </w:r>
        <w:r w:rsidR="00032E9D" w:rsidRPr="00AB5B26">
          <w:rPr>
            <w:highlight w:val="yellow"/>
          </w:rPr>
        </w:r>
        <w:r w:rsidR="00032E9D" w:rsidRPr="00032E9D">
          <w:rPr>
            <w:highlight w:val="yellow"/>
            <w:rPrChange w:id="1229" w:author="USA" w:date="2025-08-25T15:04:00Z" w16du:dateUtc="2025-08-25T19:04:00Z">
              <w:rPr/>
            </w:rPrChange>
          </w:rPr>
          <w:fldChar w:fldCharType="separate"/>
        </w:r>
        <w:r w:rsidR="00032E9D" w:rsidRPr="00032E9D">
          <w:rPr>
            <w:rStyle w:val="Hyperlink"/>
            <w:highlight w:val="yellow"/>
            <w:rPrChange w:id="1230" w:author="USA" w:date="2025-08-25T15:04:00Z" w16du:dateUtc="2025-08-25T19:04:00Z">
              <w:rPr>
                <w:rStyle w:val="Hyperlink"/>
              </w:rPr>
            </w:rPrChange>
          </w:rPr>
          <w:t>https://rutgers.app.box.com/s/rwzifofsu9slf8xy38f6uwhjd5gmn2q7</w:t>
        </w:r>
        <w:r w:rsidR="00032E9D" w:rsidRPr="00032E9D">
          <w:rPr>
            <w:highlight w:val="yellow"/>
            <w:rPrChange w:id="1231" w:author="USA" w:date="2025-08-25T15:04:00Z" w16du:dateUtc="2025-08-25T19:04:00Z">
              <w:rPr/>
            </w:rPrChange>
          </w:rPr>
          <w:fldChar w:fldCharType="end"/>
        </w:r>
        <w:r w:rsidR="00032E9D">
          <w:t xml:space="preserve"> </w:t>
        </w:r>
      </w:ins>
      <w:ins w:id="1232" w:author="USA" w:date="2025-08-25T15:03:00Z" w16du:dateUtc="2025-08-25T19:03:00Z">
        <w:r w:rsidR="00032E9D" w:rsidRPr="00032E9D">
          <w:rPr>
            <w:highlight w:val="yellow"/>
            <w:rPrChange w:id="1233" w:author="USA" w:date="2025-08-25T15:04:00Z" w16du:dateUtc="2025-08-25T19:04:00Z">
              <w:rPr/>
            </w:rPrChange>
          </w:rPr>
          <w:t>https://www.ece.rutgers.edu/orfanidis (a link to all of the author’s publications)</w:t>
        </w:r>
        <w:r w:rsidR="00032E9D">
          <w:t xml:space="preserve"> </w:t>
        </w:r>
      </w:ins>
      <w:ins w:id="1234" w:author="USA" w:date="2025-08-25T15:04:00Z" w16du:dateUtc="2025-08-25T19:04:00Z">
        <w:r w:rsidR="00032E9D" w:rsidRPr="001223DB">
          <w:rPr>
            <w:strike/>
            <w:highlight w:val="yellow"/>
            <w:rPrChange w:id="1235" w:author="USA" w:date="2025-08-25T15:48:00Z" w16du:dateUtc="2025-08-25T19:48:00Z">
              <w:rPr>
                <w:strike/>
              </w:rPr>
            </w:rPrChange>
          </w:rPr>
          <w:fldChar w:fldCharType="begin"/>
        </w:r>
        <w:r w:rsidR="00032E9D" w:rsidRPr="001223DB">
          <w:rPr>
            <w:strike/>
            <w:highlight w:val="yellow"/>
            <w:rPrChange w:id="1236" w:author="USA" w:date="2025-08-25T15:48:00Z" w16du:dateUtc="2025-08-25T19:48:00Z">
              <w:rPr>
                <w:strike/>
              </w:rPr>
            </w:rPrChange>
          </w:rPr>
          <w:instrText>HYPERLINK "http://</w:instrText>
        </w:r>
      </w:ins>
      <w:ins w:id="1237" w:author="USA" w:date="2025-07-31T16:08:00Z" w16du:dateUtc="2025-07-31T20:08:00Z">
        <w:r w:rsidR="00032E9D" w:rsidRPr="001223DB">
          <w:rPr>
            <w:strike/>
            <w:highlight w:val="yellow"/>
            <w:rPrChange w:id="1238" w:author="USA" w:date="2025-08-25T15:48:00Z" w16du:dateUtc="2025-08-25T19:48:00Z">
              <w:rPr>
                <w:rStyle w:val="Hyperlink"/>
              </w:rPr>
            </w:rPrChange>
          </w:rPr>
          <w:instrText>ww</w:instrText>
        </w:r>
      </w:ins>
      <w:ins w:id="1239" w:author="USA" w:date="2025-07-31T16:08:00Z">
        <w:r w:rsidR="00032E9D" w:rsidRPr="001223DB">
          <w:rPr>
            <w:strike/>
            <w:highlight w:val="yellow"/>
            <w:rPrChange w:id="1240" w:author="USA" w:date="2025-08-25T15:48:00Z" w16du:dateUtc="2025-08-25T19:48:00Z">
              <w:rPr>
                <w:rStyle w:val="Hyperlink"/>
                <w:lang w:val="en-US"/>
              </w:rPr>
            </w:rPrChange>
          </w:rPr>
          <w:instrText>w.ece.rutgers.edu/~orfanidi/ewa</w:instrText>
        </w:r>
      </w:ins>
      <w:ins w:id="1241" w:author="USA" w:date="2025-08-25T15:04:00Z" w16du:dateUtc="2025-08-25T19:04:00Z">
        <w:r w:rsidR="00032E9D" w:rsidRPr="001223DB">
          <w:rPr>
            <w:strike/>
            <w:highlight w:val="yellow"/>
            <w:rPrChange w:id="1242" w:author="USA" w:date="2025-08-25T15:48:00Z" w16du:dateUtc="2025-08-25T19:48:00Z">
              <w:rPr>
                <w:strike/>
              </w:rPr>
            </w:rPrChange>
          </w:rPr>
          <w:instrText>"</w:instrText>
        </w:r>
        <w:r w:rsidR="00032E9D" w:rsidRPr="00AB5B26">
          <w:rPr>
            <w:strike/>
            <w:highlight w:val="yellow"/>
          </w:rPr>
        </w:r>
        <w:r w:rsidR="00032E9D" w:rsidRPr="001223DB">
          <w:rPr>
            <w:strike/>
            <w:highlight w:val="yellow"/>
            <w:rPrChange w:id="1243" w:author="USA" w:date="2025-08-25T15:48:00Z" w16du:dateUtc="2025-08-25T19:48:00Z">
              <w:rPr>
                <w:strike/>
              </w:rPr>
            </w:rPrChange>
          </w:rPr>
          <w:fldChar w:fldCharType="separate"/>
        </w:r>
      </w:ins>
      <w:ins w:id="1244" w:author="USA" w:date="2025-07-31T16:08:00Z" w16du:dateUtc="2025-07-31T20:08:00Z">
        <w:r w:rsidR="00032E9D" w:rsidRPr="001223DB">
          <w:rPr>
            <w:rStyle w:val="Hyperlink"/>
            <w:strike/>
            <w:highlight w:val="yellow"/>
            <w:rPrChange w:id="1245" w:author="USA" w:date="2025-08-25T15:48:00Z" w16du:dateUtc="2025-08-25T19:48:00Z">
              <w:rPr>
                <w:rStyle w:val="Hyperlink"/>
              </w:rPr>
            </w:rPrChange>
          </w:rPr>
          <w:t>ww</w:t>
        </w:r>
      </w:ins>
      <w:ins w:id="1246" w:author="USA" w:date="2025-07-31T16:08:00Z">
        <w:r w:rsidR="00032E9D" w:rsidRPr="001223DB">
          <w:rPr>
            <w:rStyle w:val="Hyperlink"/>
            <w:strike/>
            <w:highlight w:val="yellow"/>
            <w:lang w:val="en-US"/>
            <w:rPrChange w:id="1247" w:author="USA" w:date="2025-08-25T15:48:00Z" w16du:dateUtc="2025-08-25T19:48:00Z">
              <w:rPr>
                <w:rStyle w:val="Hyperlink"/>
                <w:lang w:val="en-US"/>
              </w:rPr>
            </w:rPrChange>
          </w:rPr>
          <w:t>w.ece.rutgers.edu/~</w:t>
        </w:r>
        <w:proofErr w:type="spellStart"/>
        <w:r w:rsidR="00032E9D" w:rsidRPr="001223DB">
          <w:rPr>
            <w:rStyle w:val="Hyperlink"/>
            <w:strike/>
            <w:highlight w:val="yellow"/>
            <w:lang w:val="en-US"/>
            <w:rPrChange w:id="1248" w:author="USA" w:date="2025-08-25T15:48:00Z" w16du:dateUtc="2025-08-25T19:48:00Z">
              <w:rPr>
                <w:rStyle w:val="Hyperlink"/>
                <w:lang w:val="en-US"/>
              </w:rPr>
            </w:rPrChange>
          </w:rPr>
          <w:t>orfanidi</w:t>
        </w:r>
        <w:proofErr w:type="spellEnd"/>
        <w:r w:rsidR="00032E9D" w:rsidRPr="001223DB">
          <w:rPr>
            <w:rStyle w:val="Hyperlink"/>
            <w:strike/>
            <w:highlight w:val="yellow"/>
            <w:lang w:val="en-US"/>
            <w:rPrChange w:id="1249" w:author="USA" w:date="2025-08-25T15:48:00Z" w16du:dateUtc="2025-08-25T19:48:00Z">
              <w:rPr>
                <w:rStyle w:val="Hyperlink"/>
                <w:lang w:val="en-US"/>
              </w:rPr>
            </w:rPrChange>
          </w:rPr>
          <w:t>/</w:t>
        </w:r>
        <w:proofErr w:type="spellStart"/>
        <w:r w:rsidR="00032E9D" w:rsidRPr="001223DB">
          <w:rPr>
            <w:rStyle w:val="Hyperlink"/>
            <w:strike/>
            <w:highlight w:val="yellow"/>
            <w:lang w:val="en-US"/>
            <w:rPrChange w:id="1250" w:author="USA" w:date="2025-08-25T15:48:00Z" w16du:dateUtc="2025-08-25T19:48:00Z">
              <w:rPr>
                <w:rStyle w:val="Hyperlink"/>
                <w:lang w:val="en-US"/>
              </w:rPr>
            </w:rPrChange>
          </w:rPr>
          <w:t>ewa</w:t>
        </w:r>
      </w:ins>
      <w:proofErr w:type="spellEnd"/>
      <w:ins w:id="1251" w:author="USA" w:date="2025-08-25T15:04:00Z" w16du:dateUtc="2025-08-25T19:04:00Z">
        <w:r w:rsidR="00032E9D" w:rsidRPr="001223DB">
          <w:rPr>
            <w:strike/>
            <w:highlight w:val="yellow"/>
            <w:rPrChange w:id="1252" w:author="USA" w:date="2025-08-25T15:48:00Z" w16du:dateUtc="2025-08-25T19:48:00Z">
              <w:rPr>
                <w:strike/>
              </w:rPr>
            </w:rPrChange>
          </w:rPr>
          <w:fldChar w:fldCharType="end"/>
        </w:r>
      </w:ins>
    </w:p>
    <w:p w14:paraId="45839DD6" w14:textId="70910396" w:rsidR="007C2ECE" w:rsidRDefault="007C2ECE" w:rsidP="009F3A77">
      <w:pPr>
        <w:pStyle w:val="Reftext"/>
        <w:rPr>
          <w:ins w:id="1253" w:author="USA" w:date="2025-08-04T12:27:00Z" w16du:dateUtc="2025-08-04T16:27:00Z"/>
          <w:lang w:val="en-US"/>
        </w:rPr>
      </w:pPr>
      <w:ins w:id="1254" w:author="USA" w:date="2025-08-04T12:26:00Z" w16du:dateUtc="2025-08-04T16:26:00Z">
        <w:r>
          <w:rPr>
            <w:lang w:val="en-US"/>
          </w:rPr>
          <w:t>[12]</w:t>
        </w:r>
        <w:r>
          <w:rPr>
            <w:lang w:val="en-US"/>
          </w:rPr>
          <w:tab/>
        </w:r>
        <w:r w:rsidRPr="007C2ECE">
          <w:rPr>
            <w:lang w:val="en-US"/>
          </w:rPr>
          <w:t xml:space="preserve">M. Al-Husseini et al., “Independent Control of the Beamwidth and Sidelobe Level of Taylor One-parameter Arrays”, </w:t>
        </w:r>
      </w:ins>
      <w:ins w:id="1255" w:author="USA" w:date="2025-08-04T12:27:00Z" w16du:dateUtc="2025-08-04T16:27:00Z">
        <w:r>
          <w:rPr>
            <w:lang w:val="en-US"/>
          </w:rPr>
          <w:fldChar w:fldCharType="begin"/>
        </w:r>
        <w:r>
          <w:rPr>
            <w:lang w:val="en-US"/>
          </w:rPr>
          <w:instrText>HYPERLINK "</w:instrText>
        </w:r>
        <w:r w:rsidRPr="007C2ECE">
          <w:rPr>
            <w:lang w:val="en-US"/>
          </w:rPr>
          <w:instrText>https://lebcsr.org/wp-content/uploads/2018/01/C69.pdf</w:instrText>
        </w:r>
        <w:r>
          <w:rPr>
            <w:lang w:val="en-US"/>
          </w:rPr>
          <w:instrText>"</w:instrText>
        </w:r>
        <w:r>
          <w:rPr>
            <w:lang w:val="en-US"/>
          </w:rPr>
        </w:r>
        <w:r>
          <w:rPr>
            <w:lang w:val="en-US"/>
          </w:rPr>
          <w:fldChar w:fldCharType="separate"/>
        </w:r>
        <w:r w:rsidRPr="008C09AD">
          <w:rPr>
            <w:rStyle w:val="Hyperlink"/>
            <w:lang w:val="en-US"/>
          </w:rPr>
          <w:t>https://lebcsr.org/wp-content/uploads/2018/01/C69.pdf</w:t>
        </w:r>
        <w:r>
          <w:rPr>
            <w:lang w:val="en-US"/>
          </w:rPr>
          <w:fldChar w:fldCharType="end"/>
        </w:r>
      </w:ins>
    </w:p>
    <w:p w14:paraId="070CCCB2" w14:textId="77777777" w:rsidR="007C2ECE" w:rsidRPr="00080418" w:rsidRDefault="007C2ECE" w:rsidP="009F3A77">
      <w:pPr>
        <w:pStyle w:val="Reftext"/>
      </w:pPr>
    </w:p>
    <w:p w14:paraId="751DFF0A" w14:textId="31B93EA2" w:rsidR="002F032F" w:rsidRPr="00080418" w:rsidRDefault="001F6F36" w:rsidP="001F6F36">
      <w:pPr>
        <w:jc w:val="center"/>
      </w:pPr>
      <w:r w:rsidRPr="00080418">
        <w:t>______________</w:t>
      </w:r>
      <w:bookmarkEnd w:id="0"/>
    </w:p>
    <w:sectPr w:rsidR="002F032F" w:rsidRPr="00080418" w:rsidSect="00D02712">
      <w:head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BAA3A" w14:textId="77777777" w:rsidR="00F81361" w:rsidRDefault="00F81361">
      <w:r>
        <w:separator/>
      </w:r>
    </w:p>
  </w:endnote>
  <w:endnote w:type="continuationSeparator" w:id="0">
    <w:p w14:paraId="0C032880" w14:textId="77777777" w:rsidR="00F81361" w:rsidRDefault="00F81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E9437" w14:textId="1776434A" w:rsidR="00FA124A" w:rsidRPr="00221217" w:rsidRDefault="00221217" w:rsidP="00221217">
    <w:pPr>
      <w:pStyle w:val="Footer"/>
      <w:tabs>
        <w:tab w:val="clear" w:pos="5954"/>
      </w:tabs>
      <w:rPr>
        <w:lang w:val="en-US"/>
      </w:rPr>
    </w:pPr>
    <w:fldSimple w:instr=" FILENAME \p \* MERGEFORMAT ">
      <w:r w:rsidRPr="00221217">
        <w:rPr>
          <w:lang w:val="en-US"/>
        </w:rPr>
        <w:t>M</w:t>
      </w:r>
      <w:r>
        <w:t>:\BRSGD\TEXT2023\SG05\WP5B\300\315\Chapter 2\315N2.03e.docx</w:t>
      </w:r>
    </w:fldSimple>
    <w:r>
      <w:t xml:space="preserve"> </w:t>
    </w:r>
    <w:r>
      <w:rPr>
        <w:lang w:val="en-US"/>
      </w:rPr>
      <w:tab/>
    </w:r>
    <w:r>
      <w:fldChar w:fldCharType="begin"/>
    </w:r>
    <w:r>
      <w:instrText xml:space="preserve"> savedate \@ dd.MM.yy </w:instrText>
    </w:r>
    <w:r>
      <w:fldChar w:fldCharType="separate"/>
    </w:r>
    <w:ins w:id="1256" w:author="USA" w:date="2025-08-28T13:42:00Z" w16du:dateUtc="2025-08-28T17:42:00Z">
      <w:r w:rsidR="00AB5B26">
        <w:t>25.08.25</w:t>
      </w:r>
    </w:ins>
    <w:del w:id="1257" w:author="USA" w:date="2025-08-28T13:42:00Z" w16du:dateUtc="2025-08-28T17:42:00Z">
      <w:r w:rsidR="00CC25C4" w:rsidDel="00AB5B26">
        <w:delText>19.08.25</w:delText>
      </w:r>
    </w:del>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35CE6" w14:textId="77777777" w:rsidR="00F81361" w:rsidRDefault="00F81361">
      <w:r>
        <w:t>____________________</w:t>
      </w:r>
    </w:p>
  </w:footnote>
  <w:footnote w:type="continuationSeparator" w:id="0">
    <w:p w14:paraId="313BE3C6" w14:textId="77777777" w:rsidR="00F81361" w:rsidRDefault="00F81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9872B" w14:textId="77777777" w:rsidR="00CB267A" w:rsidRDefault="00CB267A" w:rsidP="00CB267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A0A39"/>
    <w:multiLevelType w:val="multilevel"/>
    <w:tmpl w:val="B694D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270A2B"/>
    <w:multiLevelType w:val="hybridMultilevel"/>
    <w:tmpl w:val="470AAA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506F7"/>
    <w:multiLevelType w:val="hybridMultilevel"/>
    <w:tmpl w:val="FCC242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183D36"/>
    <w:multiLevelType w:val="hybridMultilevel"/>
    <w:tmpl w:val="6A362D5C"/>
    <w:lvl w:ilvl="0" w:tplc="81761B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0E633E"/>
    <w:multiLevelType w:val="hybridMultilevel"/>
    <w:tmpl w:val="BB2AD5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616E0D"/>
    <w:multiLevelType w:val="hybridMultilevel"/>
    <w:tmpl w:val="70E0CE8C"/>
    <w:lvl w:ilvl="0" w:tplc="8654A342">
      <w:start w:val="1"/>
      <w:numFmt w:val="decimal"/>
      <w:lvlText w:val="%1."/>
      <w:lvlJc w:val="left"/>
      <w:pPr>
        <w:ind w:left="1020" w:hanging="360"/>
      </w:pPr>
    </w:lvl>
    <w:lvl w:ilvl="1" w:tplc="BE289CEE">
      <w:start w:val="1"/>
      <w:numFmt w:val="decimal"/>
      <w:lvlText w:val="%2."/>
      <w:lvlJc w:val="left"/>
      <w:pPr>
        <w:ind w:left="1020" w:hanging="360"/>
      </w:pPr>
    </w:lvl>
    <w:lvl w:ilvl="2" w:tplc="FA4245FE">
      <w:start w:val="1"/>
      <w:numFmt w:val="decimal"/>
      <w:lvlText w:val="%3."/>
      <w:lvlJc w:val="left"/>
      <w:pPr>
        <w:ind w:left="1020" w:hanging="360"/>
      </w:pPr>
    </w:lvl>
    <w:lvl w:ilvl="3" w:tplc="A53A5558">
      <w:start w:val="1"/>
      <w:numFmt w:val="decimal"/>
      <w:lvlText w:val="%4."/>
      <w:lvlJc w:val="left"/>
      <w:pPr>
        <w:ind w:left="1020" w:hanging="360"/>
      </w:pPr>
    </w:lvl>
    <w:lvl w:ilvl="4" w:tplc="9410C828">
      <w:start w:val="1"/>
      <w:numFmt w:val="decimal"/>
      <w:lvlText w:val="%5."/>
      <w:lvlJc w:val="left"/>
      <w:pPr>
        <w:ind w:left="1020" w:hanging="360"/>
      </w:pPr>
    </w:lvl>
    <w:lvl w:ilvl="5" w:tplc="2FCAD46A">
      <w:start w:val="1"/>
      <w:numFmt w:val="decimal"/>
      <w:lvlText w:val="%6."/>
      <w:lvlJc w:val="left"/>
      <w:pPr>
        <w:ind w:left="1020" w:hanging="360"/>
      </w:pPr>
    </w:lvl>
    <w:lvl w:ilvl="6" w:tplc="A65A4DE8">
      <w:start w:val="1"/>
      <w:numFmt w:val="decimal"/>
      <w:lvlText w:val="%7."/>
      <w:lvlJc w:val="left"/>
      <w:pPr>
        <w:ind w:left="1020" w:hanging="360"/>
      </w:pPr>
    </w:lvl>
    <w:lvl w:ilvl="7" w:tplc="34F405F6">
      <w:start w:val="1"/>
      <w:numFmt w:val="decimal"/>
      <w:lvlText w:val="%8."/>
      <w:lvlJc w:val="left"/>
      <w:pPr>
        <w:ind w:left="1020" w:hanging="360"/>
      </w:pPr>
    </w:lvl>
    <w:lvl w:ilvl="8" w:tplc="E6EECB78">
      <w:start w:val="1"/>
      <w:numFmt w:val="decimal"/>
      <w:lvlText w:val="%9."/>
      <w:lvlJc w:val="left"/>
      <w:pPr>
        <w:ind w:left="1020" w:hanging="360"/>
      </w:pPr>
    </w:lvl>
  </w:abstractNum>
  <w:abstractNum w:abstractNumId="16" w15:restartNumberingAfterBreak="0">
    <w:nsid w:val="209064E1"/>
    <w:multiLevelType w:val="hybridMultilevel"/>
    <w:tmpl w:val="9CFAA90C"/>
    <w:lvl w:ilvl="0" w:tplc="BF4A2920">
      <w:start w:val="1"/>
      <w:numFmt w:val="decimal"/>
      <w:lvlText w:val="%1."/>
      <w:lvlJc w:val="left"/>
      <w:pPr>
        <w:ind w:left="1020" w:hanging="360"/>
      </w:pPr>
    </w:lvl>
    <w:lvl w:ilvl="1" w:tplc="168C68C8">
      <w:start w:val="1"/>
      <w:numFmt w:val="decimal"/>
      <w:lvlText w:val="%2."/>
      <w:lvlJc w:val="left"/>
      <w:pPr>
        <w:ind w:left="1020" w:hanging="360"/>
      </w:pPr>
    </w:lvl>
    <w:lvl w:ilvl="2" w:tplc="264EEA46">
      <w:start w:val="1"/>
      <w:numFmt w:val="decimal"/>
      <w:lvlText w:val="%3."/>
      <w:lvlJc w:val="left"/>
      <w:pPr>
        <w:ind w:left="1020" w:hanging="360"/>
      </w:pPr>
    </w:lvl>
    <w:lvl w:ilvl="3" w:tplc="44EEBF00">
      <w:start w:val="1"/>
      <w:numFmt w:val="decimal"/>
      <w:lvlText w:val="%4."/>
      <w:lvlJc w:val="left"/>
      <w:pPr>
        <w:ind w:left="1020" w:hanging="360"/>
      </w:pPr>
    </w:lvl>
    <w:lvl w:ilvl="4" w:tplc="16E492D4">
      <w:start w:val="1"/>
      <w:numFmt w:val="decimal"/>
      <w:lvlText w:val="%5."/>
      <w:lvlJc w:val="left"/>
      <w:pPr>
        <w:ind w:left="1020" w:hanging="360"/>
      </w:pPr>
    </w:lvl>
    <w:lvl w:ilvl="5" w:tplc="6A5CBEC6">
      <w:start w:val="1"/>
      <w:numFmt w:val="decimal"/>
      <w:lvlText w:val="%6."/>
      <w:lvlJc w:val="left"/>
      <w:pPr>
        <w:ind w:left="1020" w:hanging="360"/>
      </w:pPr>
    </w:lvl>
    <w:lvl w:ilvl="6" w:tplc="2FE482BC">
      <w:start w:val="1"/>
      <w:numFmt w:val="decimal"/>
      <w:lvlText w:val="%7."/>
      <w:lvlJc w:val="left"/>
      <w:pPr>
        <w:ind w:left="1020" w:hanging="360"/>
      </w:pPr>
    </w:lvl>
    <w:lvl w:ilvl="7" w:tplc="F8708C40">
      <w:start w:val="1"/>
      <w:numFmt w:val="decimal"/>
      <w:lvlText w:val="%8."/>
      <w:lvlJc w:val="left"/>
      <w:pPr>
        <w:ind w:left="1020" w:hanging="360"/>
      </w:pPr>
    </w:lvl>
    <w:lvl w:ilvl="8" w:tplc="1458C632">
      <w:start w:val="1"/>
      <w:numFmt w:val="decimal"/>
      <w:lvlText w:val="%9."/>
      <w:lvlJc w:val="left"/>
      <w:pPr>
        <w:ind w:left="1020" w:hanging="360"/>
      </w:pPr>
    </w:lvl>
  </w:abstractNum>
  <w:abstractNum w:abstractNumId="17" w15:restartNumberingAfterBreak="0">
    <w:nsid w:val="226357E0"/>
    <w:multiLevelType w:val="hybridMultilevel"/>
    <w:tmpl w:val="0A6AD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931A93"/>
    <w:multiLevelType w:val="hybridMultilevel"/>
    <w:tmpl w:val="4BBE0F0E"/>
    <w:lvl w:ilvl="0" w:tplc="1182F222">
      <w:start w:val="1"/>
      <w:numFmt w:val="decimal"/>
      <w:lvlText w:val="%1."/>
      <w:lvlJc w:val="left"/>
      <w:pPr>
        <w:ind w:left="1020" w:hanging="360"/>
      </w:pPr>
    </w:lvl>
    <w:lvl w:ilvl="1" w:tplc="9940C518">
      <w:start w:val="1"/>
      <w:numFmt w:val="decimal"/>
      <w:lvlText w:val="%2."/>
      <w:lvlJc w:val="left"/>
      <w:pPr>
        <w:ind w:left="1020" w:hanging="360"/>
      </w:pPr>
    </w:lvl>
    <w:lvl w:ilvl="2" w:tplc="BAB0AB84">
      <w:start w:val="1"/>
      <w:numFmt w:val="decimal"/>
      <w:lvlText w:val="%3."/>
      <w:lvlJc w:val="left"/>
      <w:pPr>
        <w:ind w:left="1020" w:hanging="360"/>
      </w:pPr>
    </w:lvl>
    <w:lvl w:ilvl="3" w:tplc="7B4E0604">
      <w:start w:val="1"/>
      <w:numFmt w:val="decimal"/>
      <w:lvlText w:val="%4."/>
      <w:lvlJc w:val="left"/>
      <w:pPr>
        <w:ind w:left="1020" w:hanging="360"/>
      </w:pPr>
    </w:lvl>
    <w:lvl w:ilvl="4" w:tplc="013A65C0">
      <w:start w:val="1"/>
      <w:numFmt w:val="decimal"/>
      <w:lvlText w:val="%5."/>
      <w:lvlJc w:val="left"/>
      <w:pPr>
        <w:ind w:left="1020" w:hanging="360"/>
      </w:pPr>
    </w:lvl>
    <w:lvl w:ilvl="5" w:tplc="E7820076">
      <w:start w:val="1"/>
      <w:numFmt w:val="decimal"/>
      <w:lvlText w:val="%6."/>
      <w:lvlJc w:val="left"/>
      <w:pPr>
        <w:ind w:left="1020" w:hanging="360"/>
      </w:pPr>
    </w:lvl>
    <w:lvl w:ilvl="6" w:tplc="27288E08">
      <w:start w:val="1"/>
      <w:numFmt w:val="decimal"/>
      <w:lvlText w:val="%7."/>
      <w:lvlJc w:val="left"/>
      <w:pPr>
        <w:ind w:left="1020" w:hanging="360"/>
      </w:pPr>
    </w:lvl>
    <w:lvl w:ilvl="7" w:tplc="5A0CF294">
      <w:start w:val="1"/>
      <w:numFmt w:val="decimal"/>
      <w:lvlText w:val="%8."/>
      <w:lvlJc w:val="left"/>
      <w:pPr>
        <w:ind w:left="1020" w:hanging="360"/>
      </w:pPr>
    </w:lvl>
    <w:lvl w:ilvl="8" w:tplc="BEE4C190">
      <w:start w:val="1"/>
      <w:numFmt w:val="decimal"/>
      <w:lvlText w:val="%9."/>
      <w:lvlJc w:val="left"/>
      <w:pPr>
        <w:ind w:left="1020" w:hanging="360"/>
      </w:pPr>
    </w:lvl>
  </w:abstractNum>
  <w:abstractNum w:abstractNumId="19" w15:restartNumberingAfterBreak="0">
    <w:nsid w:val="247B3FD8"/>
    <w:multiLevelType w:val="hybridMultilevel"/>
    <w:tmpl w:val="FD7C3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E75981"/>
    <w:multiLevelType w:val="hybridMultilevel"/>
    <w:tmpl w:val="CA001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8F2177"/>
    <w:multiLevelType w:val="hybridMultilevel"/>
    <w:tmpl w:val="F326A80A"/>
    <w:lvl w:ilvl="0" w:tplc="0EB8F0E4">
      <w:start w:val="1"/>
      <w:numFmt w:val="decimal"/>
      <w:lvlText w:val="%1."/>
      <w:lvlJc w:val="left"/>
      <w:pPr>
        <w:ind w:left="1020" w:hanging="360"/>
      </w:pPr>
    </w:lvl>
    <w:lvl w:ilvl="1" w:tplc="E0D60DCE">
      <w:start w:val="1"/>
      <w:numFmt w:val="decimal"/>
      <w:lvlText w:val="%2."/>
      <w:lvlJc w:val="left"/>
      <w:pPr>
        <w:ind w:left="1020" w:hanging="360"/>
      </w:pPr>
    </w:lvl>
    <w:lvl w:ilvl="2" w:tplc="D4CADEEC">
      <w:start w:val="1"/>
      <w:numFmt w:val="decimal"/>
      <w:lvlText w:val="%3."/>
      <w:lvlJc w:val="left"/>
      <w:pPr>
        <w:ind w:left="1020" w:hanging="360"/>
      </w:pPr>
    </w:lvl>
    <w:lvl w:ilvl="3" w:tplc="87EE3626">
      <w:start w:val="1"/>
      <w:numFmt w:val="decimal"/>
      <w:lvlText w:val="%4."/>
      <w:lvlJc w:val="left"/>
      <w:pPr>
        <w:ind w:left="1020" w:hanging="360"/>
      </w:pPr>
    </w:lvl>
    <w:lvl w:ilvl="4" w:tplc="C9E0400C">
      <w:start w:val="1"/>
      <w:numFmt w:val="decimal"/>
      <w:lvlText w:val="%5."/>
      <w:lvlJc w:val="left"/>
      <w:pPr>
        <w:ind w:left="1020" w:hanging="360"/>
      </w:pPr>
    </w:lvl>
    <w:lvl w:ilvl="5" w:tplc="8D8A923C">
      <w:start w:val="1"/>
      <w:numFmt w:val="decimal"/>
      <w:lvlText w:val="%6."/>
      <w:lvlJc w:val="left"/>
      <w:pPr>
        <w:ind w:left="1020" w:hanging="360"/>
      </w:pPr>
    </w:lvl>
    <w:lvl w:ilvl="6" w:tplc="8DBE4CB0">
      <w:start w:val="1"/>
      <w:numFmt w:val="decimal"/>
      <w:lvlText w:val="%7."/>
      <w:lvlJc w:val="left"/>
      <w:pPr>
        <w:ind w:left="1020" w:hanging="360"/>
      </w:pPr>
    </w:lvl>
    <w:lvl w:ilvl="7" w:tplc="4952445C">
      <w:start w:val="1"/>
      <w:numFmt w:val="decimal"/>
      <w:lvlText w:val="%8."/>
      <w:lvlJc w:val="left"/>
      <w:pPr>
        <w:ind w:left="1020" w:hanging="360"/>
      </w:pPr>
    </w:lvl>
    <w:lvl w:ilvl="8" w:tplc="07743590">
      <w:start w:val="1"/>
      <w:numFmt w:val="decimal"/>
      <w:lvlText w:val="%9."/>
      <w:lvlJc w:val="left"/>
      <w:pPr>
        <w:ind w:left="1020" w:hanging="360"/>
      </w:pPr>
    </w:lvl>
  </w:abstractNum>
  <w:abstractNum w:abstractNumId="22" w15:restartNumberingAfterBreak="0">
    <w:nsid w:val="27B61A16"/>
    <w:multiLevelType w:val="multilevel"/>
    <w:tmpl w:val="D240675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15:restartNumberingAfterBreak="0">
    <w:nsid w:val="36EF2D14"/>
    <w:multiLevelType w:val="hybridMultilevel"/>
    <w:tmpl w:val="C010D09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E9A539D"/>
    <w:multiLevelType w:val="hybridMultilevel"/>
    <w:tmpl w:val="CC9AC1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237E2"/>
    <w:multiLevelType w:val="hybridMultilevel"/>
    <w:tmpl w:val="1E424BCA"/>
    <w:lvl w:ilvl="0" w:tplc="F8B261C6">
      <w:start w:val="1"/>
      <w:numFmt w:val="decimal"/>
      <w:lvlText w:val="%1."/>
      <w:lvlJc w:val="left"/>
      <w:pPr>
        <w:ind w:left="1020" w:hanging="360"/>
      </w:pPr>
    </w:lvl>
    <w:lvl w:ilvl="1" w:tplc="4AC02178">
      <w:start w:val="1"/>
      <w:numFmt w:val="decimal"/>
      <w:lvlText w:val="%2."/>
      <w:lvlJc w:val="left"/>
      <w:pPr>
        <w:ind w:left="1020" w:hanging="360"/>
      </w:pPr>
    </w:lvl>
    <w:lvl w:ilvl="2" w:tplc="4F109D2E">
      <w:start w:val="1"/>
      <w:numFmt w:val="decimal"/>
      <w:lvlText w:val="%3."/>
      <w:lvlJc w:val="left"/>
      <w:pPr>
        <w:ind w:left="1020" w:hanging="360"/>
      </w:pPr>
    </w:lvl>
    <w:lvl w:ilvl="3" w:tplc="61764E74">
      <w:start w:val="1"/>
      <w:numFmt w:val="decimal"/>
      <w:lvlText w:val="%4."/>
      <w:lvlJc w:val="left"/>
      <w:pPr>
        <w:ind w:left="1020" w:hanging="360"/>
      </w:pPr>
    </w:lvl>
    <w:lvl w:ilvl="4" w:tplc="50AC42C4">
      <w:start w:val="1"/>
      <w:numFmt w:val="decimal"/>
      <w:lvlText w:val="%5."/>
      <w:lvlJc w:val="left"/>
      <w:pPr>
        <w:ind w:left="1020" w:hanging="360"/>
      </w:pPr>
    </w:lvl>
    <w:lvl w:ilvl="5" w:tplc="CEE6E5D2">
      <w:start w:val="1"/>
      <w:numFmt w:val="decimal"/>
      <w:lvlText w:val="%6."/>
      <w:lvlJc w:val="left"/>
      <w:pPr>
        <w:ind w:left="1020" w:hanging="360"/>
      </w:pPr>
    </w:lvl>
    <w:lvl w:ilvl="6" w:tplc="69AEBAB4">
      <w:start w:val="1"/>
      <w:numFmt w:val="decimal"/>
      <w:lvlText w:val="%7."/>
      <w:lvlJc w:val="left"/>
      <w:pPr>
        <w:ind w:left="1020" w:hanging="360"/>
      </w:pPr>
    </w:lvl>
    <w:lvl w:ilvl="7" w:tplc="FEFA7524">
      <w:start w:val="1"/>
      <w:numFmt w:val="decimal"/>
      <w:lvlText w:val="%8."/>
      <w:lvlJc w:val="left"/>
      <w:pPr>
        <w:ind w:left="1020" w:hanging="360"/>
      </w:pPr>
    </w:lvl>
    <w:lvl w:ilvl="8" w:tplc="6700F0E2">
      <w:start w:val="1"/>
      <w:numFmt w:val="decimal"/>
      <w:lvlText w:val="%9."/>
      <w:lvlJc w:val="left"/>
      <w:pPr>
        <w:ind w:left="1020" w:hanging="360"/>
      </w:pPr>
    </w:lvl>
  </w:abstractNum>
  <w:abstractNum w:abstractNumId="26" w15:restartNumberingAfterBreak="0">
    <w:nsid w:val="5102771B"/>
    <w:multiLevelType w:val="hybridMultilevel"/>
    <w:tmpl w:val="C010D09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E86704"/>
    <w:multiLevelType w:val="hybridMultilevel"/>
    <w:tmpl w:val="5790C060"/>
    <w:lvl w:ilvl="0" w:tplc="B690663A">
      <w:start w:val="2"/>
      <w:numFmt w:val="bullet"/>
      <w:lvlText w:val="-"/>
      <w:lvlJc w:val="left"/>
      <w:pPr>
        <w:ind w:left="1500" w:hanging="360"/>
      </w:pPr>
      <w:rPr>
        <w:rFonts w:ascii="Times New Roman" w:eastAsia="Times New Roman"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8" w15:restartNumberingAfterBreak="0">
    <w:nsid w:val="53400BCA"/>
    <w:multiLevelType w:val="hybridMultilevel"/>
    <w:tmpl w:val="CF800A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68F67FE"/>
    <w:multiLevelType w:val="hybridMultilevel"/>
    <w:tmpl w:val="1D106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34B8D"/>
    <w:multiLevelType w:val="hybridMultilevel"/>
    <w:tmpl w:val="2F5C6276"/>
    <w:lvl w:ilvl="0" w:tplc="CBCE33DA">
      <w:start w:val="1"/>
      <w:numFmt w:val="decimal"/>
      <w:lvlText w:val="%1."/>
      <w:lvlJc w:val="left"/>
      <w:pPr>
        <w:ind w:left="1020" w:hanging="360"/>
      </w:pPr>
    </w:lvl>
    <w:lvl w:ilvl="1" w:tplc="9B68615A">
      <w:start w:val="1"/>
      <w:numFmt w:val="decimal"/>
      <w:lvlText w:val="%2."/>
      <w:lvlJc w:val="left"/>
      <w:pPr>
        <w:ind w:left="1020" w:hanging="360"/>
      </w:pPr>
    </w:lvl>
    <w:lvl w:ilvl="2" w:tplc="24D41DDA">
      <w:start w:val="1"/>
      <w:numFmt w:val="decimal"/>
      <w:lvlText w:val="%3."/>
      <w:lvlJc w:val="left"/>
      <w:pPr>
        <w:ind w:left="1020" w:hanging="360"/>
      </w:pPr>
    </w:lvl>
    <w:lvl w:ilvl="3" w:tplc="BEB00E22">
      <w:start w:val="1"/>
      <w:numFmt w:val="decimal"/>
      <w:lvlText w:val="%4."/>
      <w:lvlJc w:val="left"/>
      <w:pPr>
        <w:ind w:left="1020" w:hanging="360"/>
      </w:pPr>
    </w:lvl>
    <w:lvl w:ilvl="4" w:tplc="887ED586">
      <w:start w:val="1"/>
      <w:numFmt w:val="decimal"/>
      <w:lvlText w:val="%5."/>
      <w:lvlJc w:val="left"/>
      <w:pPr>
        <w:ind w:left="1020" w:hanging="360"/>
      </w:pPr>
    </w:lvl>
    <w:lvl w:ilvl="5" w:tplc="FBEC20B0">
      <w:start w:val="1"/>
      <w:numFmt w:val="decimal"/>
      <w:lvlText w:val="%6."/>
      <w:lvlJc w:val="left"/>
      <w:pPr>
        <w:ind w:left="1020" w:hanging="360"/>
      </w:pPr>
    </w:lvl>
    <w:lvl w:ilvl="6" w:tplc="522A8C76">
      <w:start w:val="1"/>
      <w:numFmt w:val="decimal"/>
      <w:lvlText w:val="%7."/>
      <w:lvlJc w:val="left"/>
      <w:pPr>
        <w:ind w:left="1020" w:hanging="360"/>
      </w:pPr>
    </w:lvl>
    <w:lvl w:ilvl="7" w:tplc="25DCEBAC">
      <w:start w:val="1"/>
      <w:numFmt w:val="decimal"/>
      <w:lvlText w:val="%8."/>
      <w:lvlJc w:val="left"/>
      <w:pPr>
        <w:ind w:left="1020" w:hanging="360"/>
      </w:pPr>
    </w:lvl>
    <w:lvl w:ilvl="8" w:tplc="EC30A964">
      <w:start w:val="1"/>
      <w:numFmt w:val="decimal"/>
      <w:lvlText w:val="%9."/>
      <w:lvlJc w:val="left"/>
      <w:pPr>
        <w:ind w:left="1020" w:hanging="360"/>
      </w:pPr>
    </w:lvl>
  </w:abstractNum>
  <w:abstractNum w:abstractNumId="31" w15:restartNumberingAfterBreak="0">
    <w:nsid w:val="597528E9"/>
    <w:multiLevelType w:val="hybridMultilevel"/>
    <w:tmpl w:val="47DEA6E4"/>
    <w:lvl w:ilvl="0" w:tplc="E57C8AD2">
      <w:start w:val="1"/>
      <w:numFmt w:val="decimal"/>
      <w:lvlText w:val="%1."/>
      <w:lvlJc w:val="left"/>
      <w:pPr>
        <w:ind w:left="1020" w:hanging="360"/>
      </w:pPr>
    </w:lvl>
    <w:lvl w:ilvl="1" w:tplc="15ACAB40">
      <w:start w:val="1"/>
      <w:numFmt w:val="decimal"/>
      <w:lvlText w:val="%2."/>
      <w:lvlJc w:val="left"/>
      <w:pPr>
        <w:ind w:left="1020" w:hanging="360"/>
      </w:pPr>
    </w:lvl>
    <w:lvl w:ilvl="2" w:tplc="339E99F8">
      <w:start w:val="1"/>
      <w:numFmt w:val="decimal"/>
      <w:lvlText w:val="%3."/>
      <w:lvlJc w:val="left"/>
      <w:pPr>
        <w:ind w:left="1020" w:hanging="360"/>
      </w:pPr>
    </w:lvl>
    <w:lvl w:ilvl="3" w:tplc="6978A176">
      <w:start w:val="1"/>
      <w:numFmt w:val="decimal"/>
      <w:lvlText w:val="%4."/>
      <w:lvlJc w:val="left"/>
      <w:pPr>
        <w:ind w:left="1020" w:hanging="360"/>
      </w:pPr>
    </w:lvl>
    <w:lvl w:ilvl="4" w:tplc="BD74C02C">
      <w:start w:val="1"/>
      <w:numFmt w:val="decimal"/>
      <w:lvlText w:val="%5."/>
      <w:lvlJc w:val="left"/>
      <w:pPr>
        <w:ind w:left="1020" w:hanging="360"/>
      </w:pPr>
    </w:lvl>
    <w:lvl w:ilvl="5" w:tplc="F5D22E9C">
      <w:start w:val="1"/>
      <w:numFmt w:val="decimal"/>
      <w:lvlText w:val="%6."/>
      <w:lvlJc w:val="left"/>
      <w:pPr>
        <w:ind w:left="1020" w:hanging="360"/>
      </w:pPr>
    </w:lvl>
    <w:lvl w:ilvl="6" w:tplc="852C4DFC">
      <w:start w:val="1"/>
      <w:numFmt w:val="decimal"/>
      <w:lvlText w:val="%7."/>
      <w:lvlJc w:val="left"/>
      <w:pPr>
        <w:ind w:left="1020" w:hanging="360"/>
      </w:pPr>
    </w:lvl>
    <w:lvl w:ilvl="7" w:tplc="46DA8484">
      <w:start w:val="1"/>
      <w:numFmt w:val="decimal"/>
      <w:lvlText w:val="%8."/>
      <w:lvlJc w:val="left"/>
      <w:pPr>
        <w:ind w:left="1020" w:hanging="360"/>
      </w:pPr>
    </w:lvl>
    <w:lvl w:ilvl="8" w:tplc="363029FC">
      <w:start w:val="1"/>
      <w:numFmt w:val="decimal"/>
      <w:lvlText w:val="%9."/>
      <w:lvlJc w:val="left"/>
      <w:pPr>
        <w:ind w:left="1020" w:hanging="360"/>
      </w:pPr>
    </w:lvl>
  </w:abstractNum>
  <w:abstractNum w:abstractNumId="32" w15:restartNumberingAfterBreak="0">
    <w:nsid w:val="5CB84172"/>
    <w:multiLevelType w:val="hybridMultilevel"/>
    <w:tmpl w:val="D7768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407C0F"/>
    <w:multiLevelType w:val="hybridMultilevel"/>
    <w:tmpl w:val="84E2316A"/>
    <w:lvl w:ilvl="0" w:tplc="7CF2C016">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AE08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E02B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642E8B"/>
    <w:multiLevelType w:val="hybridMultilevel"/>
    <w:tmpl w:val="A136414C"/>
    <w:lvl w:ilvl="0" w:tplc="96105E4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C69403A"/>
    <w:multiLevelType w:val="hybridMultilevel"/>
    <w:tmpl w:val="5AE6AD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595883"/>
    <w:multiLevelType w:val="multilevel"/>
    <w:tmpl w:val="D7AA23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7CA4A4A"/>
    <w:multiLevelType w:val="hybridMultilevel"/>
    <w:tmpl w:val="B360DB76"/>
    <w:lvl w:ilvl="0" w:tplc="FECC963A">
      <w:start w:val="1"/>
      <w:numFmt w:val="decimal"/>
      <w:lvlText w:val="%1"/>
      <w:lvlJc w:val="left"/>
      <w:pPr>
        <w:ind w:left="1490" w:hanging="11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3C4C0E"/>
    <w:multiLevelType w:val="hybridMultilevel"/>
    <w:tmpl w:val="0958DBBA"/>
    <w:lvl w:ilvl="0" w:tplc="3484F60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ACD6721"/>
    <w:multiLevelType w:val="hybridMultilevel"/>
    <w:tmpl w:val="504028D0"/>
    <w:lvl w:ilvl="0" w:tplc="0958DBE2">
      <w:start w:val="1"/>
      <w:numFmt w:val="decimal"/>
      <w:lvlText w:val="%1."/>
      <w:lvlJc w:val="left"/>
      <w:pPr>
        <w:ind w:left="1020" w:hanging="360"/>
      </w:pPr>
    </w:lvl>
    <w:lvl w:ilvl="1" w:tplc="316AFA50">
      <w:start w:val="1"/>
      <w:numFmt w:val="decimal"/>
      <w:lvlText w:val="%2."/>
      <w:lvlJc w:val="left"/>
      <w:pPr>
        <w:ind w:left="1020" w:hanging="360"/>
      </w:pPr>
    </w:lvl>
    <w:lvl w:ilvl="2" w:tplc="9370B466">
      <w:start w:val="1"/>
      <w:numFmt w:val="decimal"/>
      <w:lvlText w:val="%3."/>
      <w:lvlJc w:val="left"/>
      <w:pPr>
        <w:ind w:left="1020" w:hanging="360"/>
      </w:pPr>
    </w:lvl>
    <w:lvl w:ilvl="3" w:tplc="25D85D9E">
      <w:start w:val="1"/>
      <w:numFmt w:val="decimal"/>
      <w:lvlText w:val="%4."/>
      <w:lvlJc w:val="left"/>
      <w:pPr>
        <w:ind w:left="1020" w:hanging="360"/>
      </w:pPr>
    </w:lvl>
    <w:lvl w:ilvl="4" w:tplc="059452EC">
      <w:start w:val="1"/>
      <w:numFmt w:val="decimal"/>
      <w:lvlText w:val="%5."/>
      <w:lvlJc w:val="left"/>
      <w:pPr>
        <w:ind w:left="1020" w:hanging="360"/>
      </w:pPr>
    </w:lvl>
    <w:lvl w:ilvl="5" w:tplc="85326ACA">
      <w:start w:val="1"/>
      <w:numFmt w:val="decimal"/>
      <w:lvlText w:val="%6."/>
      <w:lvlJc w:val="left"/>
      <w:pPr>
        <w:ind w:left="1020" w:hanging="360"/>
      </w:pPr>
    </w:lvl>
    <w:lvl w:ilvl="6" w:tplc="48A07DB0">
      <w:start w:val="1"/>
      <w:numFmt w:val="decimal"/>
      <w:lvlText w:val="%7."/>
      <w:lvlJc w:val="left"/>
      <w:pPr>
        <w:ind w:left="1020" w:hanging="360"/>
      </w:pPr>
    </w:lvl>
    <w:lvl w:ilvl="7" w:tplc="570AA5F0">
      <w:start w:val="1"/>
      <w:numFmt w:val="decimal"/>
      <w:lvlText w:val="%8."/>
      <w:lvlJc w:val="left"/>
      <w:pPr>
        <w:ind w:left="1020" w:hanging="360"/>
      </w:pPr>
    </w:lvl>
    <w:lvl w:ilvl="8" w:tplc="5E567FF2">
      <w:start w:val="1"/>
      <w:numFmt w:val="decimal"/>
      <w:lvlText w:val="%9."/>
      <w:lvlJc w:val="left"/>
      <w:pPr>
        <w:ind w:left="1020" w:hanging="360"/>
      </w:pPr>
    </w:lvl>
  </w:abstractNum>
  <w:num w:numId="1" w16cid:durableId="874729302">
    <w:abstractNumId w:val="9"/>
  </w:num>
  <w:num w:numId="2" w16cid:durableId="369652469">
    <w:abstractNumId w:val="7"/>
  </w:num>
  <w:num w:numId="3" w16cid:durableId="1014649214">
    <w:abstractNumId w:val="6"/>
  </w:num>
  <w:num w:numId="4" w16cid:durableId="2123644997">
    <w:abstractNumId w:val="5"/>
  </w:num>
  <w:num w:numId="5" w16cid:durableId="1319841178">
    <w:abstractNumId w:val="4"/>
  </w:num>
  <w:num w:numId="6" w16cid:durableId="1241796998">
    <w:abstractNumId w:val="8"/>
  </w:num>
  <w:num w:numId="7" w16cid:durableId="1021198626">
    <w:abstractNumId w:val="3"/>
  </w:num>
  <w:num w:numId="8" w16cid:durableId="1968779189">
    <w:abstractNumId w:val="2"/>
  </w:num>
  <w:num w:numId="9" w16cid:durableId="1740979613">
    <w:abstractNumId w:val="1"/>
  </w:num>
  <w:num w:numId="10" w16cid:durableId="1721245750">
    <w:abstractNumId w:val="0"/>
  </w:num>
  <w:num w:numId="11" w16cid:durableId="797377071">
    <w:abstractNumId w:val="20"/>
  </w:num>
  <w:num w:numId="12" w16cid:durableId="2063362327">
    <w:abstractNumId w:val="35"/>
  </w:num>
  <w:num w:numId="13" w16cid:durableId="1907913915">
    <w:abstractNumId w:val="39"/>
  </w:num>
  <w:num w:numId="14" w16cid:durableId="181285199">
    <w:abstractNumId w:val="32"/>
  </w:num>
  <w:num w:numId="15" w16cid:durableId="899051204">
    <w:abstractNumId w:val="17"/>
  </w:num>
  <w:num w:numId="16" w16cid:durableId="1631743938">
    <w:abstractNumId w:val="19"/>
  </w:num>
  <w:num w:numId="17" w16cid:durableId="404566802">
    <w:abstractNumId w:val="34"/>
  </w:num>
  <w:num w:numId="18" w16cid:durableId="63261841">
    <w:abstractNumId w:val="22"/>
  </w:num>
  <w:num w:numId="19" w16cid:durableId="1512259493">
    <w:abstractNumId w:val="25"/>
  </w:num>
  <w:num w:numId="20" w16cid:durableId="730274568">
    <w:abstractNumId w:val="15"/>
  </w:num>
  <w:num w:numId="21" w16cid:durableId="2117215304">
    <w:abstractNumId w:val="31"/>
  </w:num>
  <w:num w:numId="22" w16cid:durableId="712268795">
    <w:abstractNumId w:val="21"/>
  </w:num>
  <w:num w:numId="23" w16cid:durableId="1928423758">
    <w:abstractNumId w:val="41"/>
  </w:num>
  <w:num w:numId="24" w16cid:durableId="162471388">
    <w:abstractNumId w:val="16"/>
  </w:num>
  <w:num w:numId="25" w16cid:durableId="904031862">
    <w:abstractNumId w:val="18"/>
  </w:num>
  <w:num w:numId="26" w16cid:durableId="26834769">
    <w:abstractNumId w:val="30"/>
  </w:num>
  <w:num w:numId="27" w16cid:durableId="2038848293">
    <w:abstractNumId w:val="14"/>
  </w:num>
  <w:num w:numId="28" w16cid:durableId="1772890130">
    <w:abstractNumId w:val="24"/>
  </w:num>
  <w:num w:numId="29" w16cid:durableId="1083180750">
    <w:abstractNumId w:val="13"/>
  </w:num>
  <w:num w:numId="30" w16cid:durableId="322319344">
    <w:abstractNumId w:val="37"/>
  </w:num>
  <w:num w:numId="31" w16cid:durableId="405424009">
    <w:abstractNumId w:val="11"/>
  </w:num>
  <w:num w:numId="32" w16cid:durableId="980304679">
    <w:abstractNumId w:val="26"/>
  </w:num>
  <w:num w:numId="33" w16cid:durableId="622729090">
    <w:abstractNumId w:val="23"/>
  </w:num>
  <w:num w:numId="34" w16cid:durableId="1161500739">
    <w:abstractNumId w:val="12"/>
  </w:num>
  <w:num w:numId="35" w16cid:durableId="1232081257">
    <w:abstractNumId w:val="29"/>
  </w:num>
  <w:num w:numId="36" w16cid:durableId="607977731">
    <w:abstractNumId w:val="28"/>
  </w:num>
  <w:num w:numId="37" w16cid:durableId="1989430754">
    <w:abstractNumId w:val="38"/>
  </w:num>
  <w:num w:numId="38" w16cid:durableId="1310130247">
    <w:abstractNumId w:val="10"/>
  </w:num>
  <w:num w:numId="39" w16cid:durableId="1535266054">
    <w:abstractNumId w:val="40"/>
  </w:num>
  <w:num w:numId="40" w16cid:durableId="321932770">
    <w:abstractNumId w:val="36"/>
  </w:num>
  <w:num w:numId="41" w16cid:durableId="1461532320">
    <w:abstractNumId w:val="33"/>
  </w:num>
  <w:num w:numId="42" w16cid:durableId="1051267599">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hmed Kormed">
    <w15:presenceInfo w15:providerId="Windows Live" w15:userId="0469a97a378bd850"/>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7DC"/>
    <w:rsid w:val="000037CE"/>
    <w:rsid w:val="000069D4"/>
    <w:rsid w:val="00013519"/>
    <w:rsid w:val="000174AD"/>
    <w:rsid w:val="0002046A"/>
    <w:rsid w:val="0002547E"/>
    <w:rsid w:val="00026B21"/>
    <w:rsid w:val="0002766B"/>
    <w:rsid w:val="00030055"/>
    <w:rsid w:val="000300D8"/>
    <w:rsid w:val="00032E9D"/>
    <w:rsid w:val="00036A31"/>
    <w:rsid w:val="00037653"/>
    <w:rsid w:val="00042511"/>
    <w:rsid w:val="000428DB"/>
    <w:rsid w:val="00044059"/>
    <w:rsid w:val="0004668A"/>
    <w:rsid w:val="00046C14"/>
    <w:rsid w:val="00047A1D"/>
    <w:rsid w:val="00054DA5"/>
    <w:rsid w:val="00055A0E"/>
    <w:rsid w:val="00055CE4"/>
    <w:rsid w:val="000571A6"/>
    <w:rsid w:val="000604B9"/>
    <w:rsid w:val="000607BC"/>
    <w:rsid w:val="0006198C"/>
    <w:rsid w:val="0006314A"/>
    <w:rsid w:val="0006331B"/>
    <w:rsid w:val="00063DA7"/>
    <w:rsid w:val="000653BA"/>
    <w:rsid w:val="00067300"/>
    <w:rsid w:val="00070E03"/>
    <w:rsid w:val="00071FFB"/>
    <w:rsid w:val="00076F00"/>
    <w:rsid w:val="00077336"/>
    <w:rsid w:val="000778BE"/>
    <w:rsid w:val="00080418"/>
    <w:rsid w:val="0008201D"/>
    <w:rsid w:val="00090E0E"/>
    <w:rsid w:val="00091ADC"/>
    <w:rsid w:val="000943F5"/>
    <w:rsid w:val="00095443"/>
    <w:rsid w:val="000971D2"/>
    <w:rsid w:val="00097EC6"/>
    <w:rsid w:val="000A772C"/>
    <w:rsid w:val="000A7D55"/>
    <w:rsid w:val="000B0204"/>
    <w:rsid w:val="000B0670"/>
    <w:rsid w:val="000B0B0A"/>
    <w:rsid w:val="000B3D8C"/>
    <w:rsid w:val="000B4CAC"/>
    <w:rsid w:val="000B4D27"/>
    <w:rsid w:val="000B7B9E"/>
    <w:rsid w:val="000B7BED"/>
    <w:rsid w:val="000C0484"/>
    <w:rsid w:val="000C0FF0"/>
    <w:rsid w:val="000C12C8"/>
    <w:rsid w:val="000C28BC"/>
    <w:rsid w:val="000C2A8D"/>
    <w:rsid w:val="000C2E8E"/>
    <w:rsid w:val="000C5AC7"/>
    <w:rsid w:val="000D0DB1"/>
    <w:rsid w:val="000D4331"/>
    <w:rsid w:val="000D4D76"/>
    <w:rsid w:val="000D5DA4"/>
    <w:rsid w:val="000E000C"/>
    <w:rsid w:val="000E0E7C"/>
    <w:rsid w:val="000E1D5C"/>
    <w:rsid w:val="000E28A2"/>
    <w:rsid w:val="000E2939"/>
    <w:rsid w:val="000E322A"/>
    <w:rsid w:val="000E37A7"/>
    <w:rsid w:val="000E4361"/>
    <w:rsid w:val="000E5E14"/>
    <w:rsid w:val="000E740A"/>
    <w:rsid w:val="000E7952"/>
    <w:rsid w:val="000F1B4B"/>
    <w:rsid w:val="000F1C69"/>
    <w:rsid w:val="000F50E9"/>
    <w:rsid w:val="000F7EC8"/>
    <w:rsid w:val="00102628"/>
    <w:rsid w:val="00102FF2"/>
    <w:rsid w:val="0010694D"/>
    <w:rsid w:val="001070A8"/>
    <w:rsid w:val="00107FED"/>
    <w:rsid w:val="001101DC"/>
    <w:rsid w:val="00110EA3"/>
    <w:rsid w:val="00111A55"/>
    <w:rsid w:val="00115467"/>
    <w:rsid w:val="00117D08"/>
    <w:rsid w:val="00120A5B"/>
    <w:rsid w:val="001223DB"/>
    <w:rsid w:val="0012685A"/>
    <w:rsid w:val="0012744F"/>
    <w:rsid w:val="00130393"/>
    <w:rsid w:val="00130684"/>
    <w:rsid w:val="00131178"/>
    <w:rsid w:val="00134464"/>
    <w:rsid w:val="0013599A"/>
    <w:rsid w:val="001363C2"/>
    <w:rsid w:val="001379E4"/>
    <w:rsid w:val="0014141C"/>
    <w:rsid w:val="001423D5"/>
    <w:rsid w:val="00145488"/>
    <w:rsid w:val="00145E72"/>
    <w:rsid w:val="00147781"/>
    <w:rsid w:val="00152027"/>
    <w:rsid w:val="00152E95"/>
    <w:rsid w:val="00156F66"/>
    <w:rsid w:val="00157623"/>
    <w:rsid w:val="00160F0C"/>
    <w:rsid w:val="00162B39"/>
    <w:rsid w:val="00163271"/>
    <w:rsid w:val="00166AE5"/>
    <w:rsid w:val="001674A1"/>
    <w:rsid w:val="00167619"/>
    <w:rsid w:val="00170064"/>
    <w:rsid w:val="00171802"/>
    <w:rsid w:val="00172122"/>
    <w:rsid w:val="001736D0"/>
    <w:rsid w:val="001751E5"/>
    <w:rsid w:val="0017572B"/>
    <w:rsid w:val="00176C66"/>
    <w:rsid w:val="00177430"/>
    <w:rsid w:val="001774DA"/>
    <w:rsid w:val="001812DF"/>
    <w:rsid w:val="001814FF"/>
    <w:rsid w:val="001818C0"/>
    <w:rsid w:val="00182528"/>
    <w:rsid w:val="00182EDF"/>
    <w:rsid w:val="00183187"/>
    <w:rsid w:val="00183BE5"/>
    <w:rsid w:val="00184C34"/>
    <w:rsid w:val="0018500B"/>
    <w:rsid w:val="00190A0F"/>
    <w:rsid w:val="00190EA6"/>
    <w:rsid w:val="00191B46"/>
    <w:rsid w:val="00191FD1"/>
    <w:rsid w:val="001931C6"/>
    <w:rsid w:val="00193752"/>
    <w:rsid w:val="00195FE5"/>
    <w:rsid w:val="00196383"/>
    <w:rsid w:val="00196A19"/>
    <w:rsid w:val="001A09D6"/>
    <w:rsid w:val="001A1F0C"/>
    <w:rsid w:val="001A22AA"/>
    <w:rsid w:val="001A271C"/>
    <w:rsid w:val="001A2DDF"/>
    <w:rsid w:val="001A4BF6"/>
    <w:rsid w:val="001A6E4A"/>
    <w:rsid w:val="001B2D64"/>
    <w:rsid w:val="001B2EF1"/>
    <w:rsid w:val="001B37EC"/>
    <w:rsid w:val="001B3A4F"/>
    <w:rsid w:val="001B3B89"/>
    <w:rsid w:val="001C38AF"/>
    <w:rsid w:val="001C3DC7"/>
    <w:rsid w:val="001C4887"/>
    <w:rsid w:val="001C5A18"/>
    <w:rsid w:val="001D03CA"/>
    <w:rsid w:val="001D1D5D"/>
    <w:rsid w:val="001D26C7"/>
    <w:rsid w:val="001D3201"/>
    <w:rsid w:val="001D6165"/>
    <w:rsid w:val="001D6E9E"/>
    <w:rsid w:val="001D7BE1"/>
    <w:rsid w:val="001E080C"/>
    <w:rsid w:val="001E1746"/>
    <w:rsid w:val="001E21C7"/>
    <w:rsid w:val="001E2CDD"/>
    <w:rsid w:val="001E43DC"/>
    <w:rsid w:val="001E7393"/>
    <w:rsid w:val="001F04BA"/>
    <w:rsid w:val="001F1024"/>
    <w:rsid w:val="001F10A0"/>
    <w:rsid w:val="001F49F4"/>
    <w:rsid w:val="001F6F36"/>
    <w:rsid w:val="00202DC1"/>
    <w:rsid w:val="00203783"/>
    <w:rsid w:val="00203A5A"/>
    <w:rsid w:val="002116EE"/>
    <w:rsid w:val="00212690"/>
    <w:rsid w:val="00213938"/>
    <w:rsid w:val="00214B96"/>
    <w:rsid w:val="00216727"/>
    <w:rsid w:val="00216FA6"/>
    <w:rsid w:val="00221217"/>
    <w:rsid w:val="00221750"/>
    <w:rsid w:val="00221C73"/>
    <w:rsid w:val="00224162"/>
    <w:rsid w:val="00224405"/>
    <w:rsid w:val="00224872"/>
    <w:rsid w:val="00224BBC"/>
    <w:rsid w:val="0022536F"/>
    <w:rsid w:val="00225672"/>
    <w:rsid w:val="002258F5"/>
    <w:rsid w:val="00225C43"/>
    <w:rsid w:val="002265B3"/>
    <w:rsid w:val="002309D8"/>
    <w:rsid w:val="002312AE"/>
    <w:rsid w:val="0024183E"/>
    <w:rsid w:val="0024625F"/>
    <w:rsid w:val="00247B18"/>
    <w:rsid w:val="002506E7"/>
    <w:rsid w:val="00251AD1"/>
    <w:rsid w:val="002523BB"/>
    <w:rsid w:val="00253877"/>
    <w:rsid w:val="00254306"/>
    <w:rsid w:val="00260771"/>
    <w:rsid w:val="00261D6E"/>
    <w:rsid w:val="00263554"/>
    <w:rsid w:val="00263E66"/>
    <w:rsid w:val="002651E4"/>
    <w:rsid w:val="0026562E"/>
    <w:rsid w:val="00266920"/>
    <w:rsid w:val="00267E33"/>
    <w:rsid w:val="00276F2F"/>
    <w:rsid w:val="002778B4"/>
    <w:rsid w:val="0027798C"/>
    <w:rsid w:val="00282655"/>
    <w:rsid w:val="00284E46"/>
    <w:rsid w:val="00286F40"/>
    <w:rsid w:val="00291914"/>
    <w:rsid w:val="00291ACE"/>
    <w:rsid w:val="0029261E"/>
    <w:rsid w:val="00297160"/>
    <w:rsid w:val="002A0F0C"/>
    <w:rsid w:val="002A3AA6"/>
    <w:rsid w:val="002A3E5D"/>
    <w:rsid w:val="002A773A"/>
    <w:rsid w:val="002A7FE2"/>
    <w:rsid w:val="002B165F"/>
    <w:rsid w:val="002B4B31"/>
    <w:rsid w:val="002C1ECE"/>
    <w:rsid w:val="002C2CEC"/>
    <w:rsid w:val="002C44B9"/>
    <w:rsid w:val="002C5F86"/>
    <w:rsid w:val="002C706D"/>
    <w:rsid w:val="002C7EC3"/>
    <w:rsid w:val="002D3729"/>
    <w:rsid w:val="002D3D99"/>
    <w:rsid w:val="002E11D4"/>
    <w:rsid w:val="002E1B4F"/>
    <w:rsid w:val="002E392A"/>
    <w:rsid w:val="002E6F39"/>
    <w:rsid w:val="002F02E9"/>
    <w:rsid w:val="002F032F"/>
    <w:rsid w:val="002F29F4"/>
    <w:rsid w:val="002F2E67"/>
    <w:rsid w:val="002F4AA8"/>
    <w:rsid w:val="002F7CB3"/>
    <w:rsid w:val="003010D6"/>
    <w:rsid w:val="003017F1"/>
    <w:rsid w:val="003073AA"/>
    <w:rsid w:val="0030793D"/>
    <w:rsid w:val="0031154C"/>
    <w:rsid w:val="00315546"/>
    <w:rsid w:val="00316AF1"/>
    <w:rsid w:val="00317138"/>
    <w:rsid w:val="0032585F"/>
    <w:rsid w:val="00325A0F"/>
    <w:rsid w:val="00330567"/>
    <w:rsid w:val="00333E4E"/>
    <w:rsid w:val="00335803"/>
    <w:rsid w:val="0034098C"/>
    <w:rsid w:val="003546B4"/>
    <w:rsid w:val="00360AEB"/>
    <w:rsid w:val="00361C97"/>
    <w:rsid w:val="00362DF6"/>
    <w:rsid w:val="00363EBC"/>
    <w:rsid w:val="003657F6"/>
    <w:rsid w:val="00365FC8"/>
    <w:rsid w:val="00367282"/>
    <w:rsid w:val="0038429B"/>
    <w:rsid w:val="00384C26"/>
    <w:rsid w:val="00386A9D"/>
    <w:rsid w:val="00391081"/>
    <w:rsid w:val="0039144F"/>
    <w:rsid w:val="00393609"/>
    <w:rsid w:val="00394495"/>
    <w:rsid w:val="003951A0"/>
    <w:rsid w:val="003972BA"/>
    <w:rsid w:val="00397ABD"/>
    <w:rsid w:val="00397E74"/>
    <w:rsid w:val="003A0D12"/>
    <w:rsid w:val="003A146B"/>
    <w:rsid w:val="003A2523"/>
    <w:rsid w:val="003A4FE9"/>
    <w:rsid w:val="003A71E8"/>
    <w:rsid w:val="003A72D4"/>
    <w:rsid w:val="003B1F0D"/>
    <w:rsid w:val="003B2789"/>
    <w:rsid w:val="003B665B"/>
    <w:rsid w:val="003B747B"/>
    <w:rsid w:val="003C13CE"/>
    <w:rsid w:val="003C4476"/>
    <w:rsid w:val="003C475E"/>
    <w:rsid w:val="003C5343"/>
    <w:rsid w:val="003C697E"/>
    <w:rsid w:val="003C6DBF"/>
    <w:rsid w:val="003D28DE"/>
    <w:rsid w:val="003D6A3F"/>
    <w:rsid w:val="003D7209"/>
    <w:rsid w:val="003E11FA"/>
    <w:rsid w:val="003E206B"/>
    <w:rsid w:val="003E2518"/>
    <w:rsid w:val="003E4ADB"/>
    <w:rsid w:val="003E5570"/>
    <w:rsid w:val="003E5753"/>
    <w:rsid w:val="003E623E"/>
    <w:rsid w:val="003E7CEF"/>
    <w:rsid w:val="003F4353"/>
    <w:rsid w:val="003F4702"/>
    <w:rsid w:val="003F4994"/>
    <w:rsid w:val="004031E9"/>
    <w:rsid w:val="0040490B"/>
    <w:rsid w:val="00410927"/>
    <w:rsid w:val="00411188"/>
    <w:rsid w:val="00413BAF"/>
    <w:rsid w:val="004151EF"/>
    <w:rsid w:val="00415760"/>
    <w:rsid w:val="0042113B"/>
    <w:rsid w:val="004276DE"/>
    <w:rsid w:val="00430E2E"/>
    <w:rsid w:val="00436232"/>
    <w:rsid w:val="00436847"/>
    <w:rsid w:val="00436D17"/>
    <w:rsid w:val="00442E04"/>
    <w:rsid w:val="00446846"/>
    <w:rsid w:val="004474DD"/>
    <w:rsid w:val="004506DC"/>
    <w:rsid w:val="00450D76"/>
    <w:rsid w:val="004514E9"/>
    <w:rsid w:val="004522F2"/>
    <w:rsid w:val="00452ADE"/>
    <w:rsid w:val="00453E28"/>
    <w:rsid w:val="004549C2"/>
    <w:rsid w:val="00455033"/>
    <w:rsid w:val="00456991"/>
    <w:rsid w:val="0045732C"/>
    <w:rsid w:val="00462455"/>
    <w:rsid w:val="004647E7"/>
    <w:rsid w:val="00466CBD"/>
    <w:rsid w:val="00471275"/>
    <w:rsid w:val="00471898"/>
    <w:rsid w:val="00473502"/>
    <w:rsid w:val="00476F09"/>
    <w:rsid w:val="00477F24"/>
    <w:rsid w:val="004812F7"/>
    <w:rsid w:val="004823AA"/>
    <w:rsid w:val="004850CD"/>
    <w:rsid w:val="00485DA5"/>
    <w:rsid w:val="0048737A"/>
    <w:rsid w:val="00491918"/>
    <w:rsid w:val="00492D83"/>
    <w:rsid w:val="00493663"/>
    <w:rsid w:val="00497056"/>
    <w:rsid w:val="004A2AB7"/>
    <w:rsid w:val="004A5D3C"/>
    <w:rsid w:val="004B1E75"/>
    <w:rsid w:val="004B1EF7"/>
    <w:rsid w:val="004B3FAD"/>
    <w:rsid w:val="004B631A"/>
    <w:rsid w:val="004B6FBA"/>
    <w:rsid w:val="004B796D"/>
    <w:rsid w:val="004C06C5"/>
    <w:rsid w:val="004C15B6"/>
    <w:rsid w:val="004C17BE"/>
    <w:rsid w:val="004C1B47"/>
    <w:rsid w:val="004C39B2"/>
    <w:rsid w:val="004C4A79"/>
    <w:rsid w:val="004C5749"/>
    <w:rsid w:val="004C57C8"/>
    <w:rsid w:val="004D27B8"/>
    <w:rsid w:val="004D3B2F"/>
    <w:rsid w:val="004D57DA"/>
    <w:rsid w:val="004D6C96"/>
    <w:rsid w:val="004E3A09"/>
    <w:rsid w:val="004E400A"/>
    <w:rsid w:val="004E6A0B"/>
    <w:rsid w:val="004E7701"/>
    <w:rsid w:val="004F2DE4"/>
    <w:rsid w:val="004F3DEC"/>
    <w:rsid w:val="004F5CBC"/>
    <w:rsid w:val="00501DCA"/>
    <w:rsid w:val="005049AD"/>
    <w:rsid w:val="0051088E"/>
    <w:rsid w:val="00510E2A"/>
    <w:rsid w:val="00512183"/>
    <w:rsid w:val="00513A47"/>
    <w:rsid w:val="00513C88"/>
    <w:rsid w:val="0051503D"/>
    <w:rsid w:val="00515310"/>
    <w:rsid w:val="00515B2E"/>
    <w:rsid w:val="0052210A"/>
    <w:rsid w:val="00526A27"/>
    <w:rsid w:val="0053045E"/>
    <w:rsid w:val="005330A8"/>
    <w:rsid w:val="00533B24"/>
    <w:rsid w:val="00534674"/>
    <w:rsid w:val="00536721"/>
    <w:rsid w:val="00536ABF"/>
    <w:rsid w:val="005408DF"/>
    <w:rsid w:val="0054113C"/>
    <w:rsid w:val="005433FC"/>
    <w:rsid w:val="0054343B"/>
    <w:rsid w:val="005441DF"/>
    <w:rsid w:val="005535CE"/>
    <w:rsid w:val="0055411F"/>
    <w:rsid w:val="00556500"/>
    <w:rsid w:val="005630EF"/>
    <w:rsid w:val="00565D61"/>
    <w:rsid w:val="00566A28"/>
    <w:rsid w:val="00567DFF"/>
    <w:rsid w:val="005702B7"/>
    <w:rsid w:val="00570B8B"/>
    <w:rsid w:val="00572FAA"/>
    <w:rsid w:val="005732F9"/>
    <w:rsid w:val="00573344"/>
    <w:rsid w:val="005767E3"/>
    <w:rsid w:val="0057681C"/>
    <w:rsid w:val="00577AE3"/>
    <w:rsid w:val="00583F9B"/>
    <w:rsid w:val="00585A43"/>
    <w:rsid w:val="00586E06"/>
    <w:rsid w:val="00592D52"/>
    <w:rsid w:val="005933D9"/>
    <w:rsid w:val="00595983"/>
    <w:rsid w:val="005A0C64"/>
    <w:rsid w:val="005A1189"/>
    <w:rsid w:val="005A14E0"/>
    <w:rsid w:val="005A1934"/>
    <w:rsid w:val="005A361F"/>
    <w:rsid w:val="005A4368"/>
    <w:rsid w:val="005A596D"/>
    <w:rsid w:val="005A62F1"/>
    <w:rsid w:val="005A6377"/>
    <w:rsid w:val="005A77FC"/>
    <w:rsid w:val="005B086C"/>
    <w:rsid w:val="005B0D29"/>
    <w:rsid w:val="005B4D79"/>
    <w:rsid w:val="005B63BD"/>
    <w:rsid w:val="005C01D2"/>
    <w:rsid w:val="005C35E3"/>
    <w:rsid w:val="005C3F8D"/>
    <w:rsid w:val="005C656B"/>
    <w:rsid w:val="005D12A5"/>
    <w:rsid w:val="005D1515"/>
    <w:rsid w:val="005D4755"/>
    <w:rsid w:val="005D7183"/>
    <w:rsid w:val="005D7610"/>
    <w:rsid w:val="005E0B81"/>
    <w:rsid w:val="005E298E"/>
    <w:rsid w:val="005E3311"/>
    <w:rsid w:val="005E5114"/>
    <w:rsid w:val="005E59E1"/>
    <w:rsid w:val="005E5C10"/>
    <w:rsid w:val="005F2814"/>
    <w:rsid w:val="005F2C78"/>
    <w:rsid w:val="005F478D"/>
    <w:rsid w:val="005F59D0"/>
    <w:rsid w:val="005F7BAF"/>
    <w:rsid w:val="00600C4D"/>
    <w:rsid w:val="0060197A"/>
    <w:rsid w:val="00605A89"/>
    <w:rsid w:val="006107A3"/>
    <w:rsid w:val="0061126C"/>
    <w:rsid w:val="00612195"/>
    <w:rsid w:val="00613859"/>
    <w:rsid w:val="0061385B"/>
    <w:rsid w:val="006144E4"/>
    <w:rsid w:val="00617E76"/>
    <w:rsid w:val="006217C3"/>
    <w:rsid w:val="0062258B"/>
    <w:rsid w:val="0063033E"/>
    <w:rsid w:val="006329CB"/>
    <w:rsid w:val="0063480D"/>
    <w:rsid w:val="00637420"/>
    <w:rsid w:val="00637EA2"/>
    <w:rsid w:val="0064232E"/>
    <w:rsid w:val="00642ADC"/>
    <w:rsid w:val="00643AEB"/>
    <w:rsid w:val="00645861"/>
    <w:rsid w:val="006471C0"/>
    <w:rsid w:val="00647CAF"/>
    <w:rsid w:val="00650299"/>
    <w:rsid w:val="00650526"/>
    <w:rsid w:val="00650D55"/>
    <w:rsid w:val="00651C65"/>
    <w:rsid w:val="00655FC5"/>
    <w:rsid w:val="0065724C"/>
    <w:rsid w:val="00662A1F"/>
    <w:rsid w:val="006640C1"/>
    <w:rsid w:val="00665191"/>
    <w:rsid w:val="006662CE"/>
    <w:rsid w:val="00667D86"/>
    <w:rsid w:val="006760DD"/>
    <w:rsid w:val="006764B8"/>
    <w:rsid w:val="00676D45"/>
    <w:rsid w:val="0068323A"/>
    <w:rsid w:val="006843EC"/>
    <w:rsid w:val="00685D61"/>
    <w:rsid w:val="00687AA8"/>
    <w:rsid w:val="00691490"/>
    <w:rsid w:val="006927E3"/>
    <w:rsid w:val="00693D53"/>
    <w:rsid w:val="006943A5"/>
    <w:rsid w:val="006A03A3"/>
    <w:rsid w:val="006A0590"/>
    <w:rsid w:val="006A073D"/>
    <w:rsid w:val="006A7DA4"/>
    <w:rsid w:val="006B03F3"/>
    <w:rsid w:val="006B2328"/>
    <w:rsid w:val="006C0DB7"/>
    <w:rsid w:val="006C2739"/>
    <w:rsid w:val="006C3740"/>
    <w:rsid w:val="006C50B3"/>
    <w:rsid w:val="006D0093"/>
    <w:rsid w:val="006D08F9"/>
    <w:rsid w:val="006D1B5C"/>
    <w:rsid w:val="006D4BD0"/>
    <w:rsid w:val="006E26DD"/>
    <w:rsid w:val="006E6147"/>
    <w:rsid w:val="006E656A"/>
    <w:rsid w:val="006E67F8"/>
    <w:rsid w:val="006F002C"/>
    <w:rsid w:val="006F06CE"/>
    <w:rsid w:val="006F0A97"/>
    <w:rsid w:val="006F0C27"/>
    <w:rsid w:val="006F1453"/>
    <w:rsid w:val="006F20BE"/>
    <w:rsid w:val="006F516F"/>
    <w:rsid w:val="006F62F3"/>
    <w:rsid w:val="006F6AE8"/>
    <w:rsid w:val="006F6E72"/>
    <w:rsid w:val="006F71A8"/>
    <w:rsid w:val="006F7294"/>
    <w:rsid w:val="007000F8"/>
    <w:rsid w:val="00700165"/>
    <w:rsid w:val="007003E7"/>
    <w:rsid w:val="0070045F"/>
    <w:rsid w:val="00700F2E"/>
    <w:rsid w:val="00710099"/>
    <w:rsid w:val="007102C8"/>
    <w:rsid w:val="00712EE8"/>
    <w:rsid w:val="00713A17"/>
    <w:rsid w:val="007147DB"/>
    <w:rsid w:val="0071491B"/>
    <w:rsid w:val="00715274"/>
    <w:rsid w:val="00720A22"/>
    <w:rsid w:val="00720D2E"/>
    <w:rsid w:val="007227EB"/>
    <w:rsid w:val="0072382C"/>
    <w:rsid w:val="007309FB"/>
    <w:rsid w:val="00731642"/>
    <w:rsid w:val="0073194B"/>
    <w:rsid w:val="00737A13"/>
    <w:rsid w:val="00740121"/>
    <w:rsid w:val="007409DA"/>
    <w:rsid w:val="0074188D"/>
    <w:rsid w:val="00743561"/>
    <w:rsid w:val="00744F72"/>
    <w:rsid w:val="007450A5"/>
    <w:rsid w:val="00745C0D"/>
    <w:rsid w:val="00746D68"/>
    <w:rsid w:val="007505FA"/>
    <w:rsid w:val="0075169E"/>
    <w:rsid w:val="00754071"/>
    <w:rsid w:val="00763D28"/>
    <w:rsid w:val="00764433"/>
    <w:rsid w:val="007668D8"/>
    <w:rsid w:val="007707E7"/>
    <w:rsid w:val="0077283C"/>
    <w:rsid w:val="00772F42"/>
    <w:rsid w:val="00775DFF"/>
    <w:rsid w:val="00776FCC"/>
    <w:rsid w:val="007824EA"/>
    <w:rsid w:val="00784961"/>
    <w:rsid w:val="007874E1"/>
    <w:rsid w:val="007908C2"/>
    <w:rsid w:val="00790FA8"/>
    <w:rsid w:val="00796464"/>
    <w:rsid w:val="00797B25"/>
    <w:rsid w:val="007A00CC"/>
    <w:rsid w:val="007A1598"/>
    <w:rsid w:val="007A2579"/>
    <w:rsid w:val="007A504E"/>
    <w:rsid w:val="007A534B"/>
    <w:rsid w:val="007A6556"/>
    <w:rsid w:val="007A672E"/>
    <w:rsid w:val="007A68DF"/>
    <w:rsid w:val="007B03E4"/>
    <w:rsid w:val="007B104D"/>
    <w:rsid w:val="007C12D4"/>
    <w:rsid w:val="007C1CB0"/>
    <w:rsid w:val="007C2ECE"/>
    <w:rsid w:val="007C6615"/>
    <w:rsid w:val="007D088C"/>
    <w:rsid w:val="007D2E81"/>
    <w:rsid w:val="007D3042"/>
    <w:rsid w:val="007D3C22"/>
    <w:rsid w:val="007D5C54"/>
    <w:rsid w:val="007E1017"/>
    <w:rsid w:val="007E1B31"/>
    <w:rsid w:val="007E6228"/>
    <w:rsid w:val="00800E3C"/>
    <w:rsid w:val="00802E48"/>
    <w:rsid w:val="00805285"/>
    <w:rsid w:val="0080538C"/>
    <w:rsid w:val="00807272"/>
    <w:rsid w:val="00807D70"/>
    <w:rsid w:val="00813864"/>
    <w:rsid w:val="00813BFA"/>
    <w:rsid w:val="00814813"/>
    <w:rsid w:val="00814B4C"/>
    <w:rsid w:val="00814BBF"/>
    <w:rsid w:val="00814E0A"/>
    <w:rsid w:val="00815704"/>
    <w:rsid w:val="00817A8B"/>
    <w:rsid w:val="008211C3"/>
    <w:rsid w:val="00822581"/>
    <w:rsid w:val="00822975"/>
    <w:rsid w:val="00824431"/>
    <w:rsid w:val="008309DD"/>
    <w:rsid w:val="00830F25"/>
    <w:rsid w:val="00831084"/>
    <w:rsid w:val="0083227A"/>
    <w:rsid w:val="00833CF9"/>
    <w:rsid w:val="00834FEA"/>
    <w:rsid w:val="00835CBE"/>
    <w:rsid w:val="008361AF"/>
    <w:rsid w:val="0083639A"/>
    <w:rsid w:val="00843431"/>
    <w:rsid w:val="00845985"/>
    <w:rsid w:val="00847930"/>
    <w:rsid w:val="00855128"/>
    <w:rsid w:val="00856EF3"/>
    <w:rsid w:val="00857748"/>
    <w:rsid w:val="0086517B"/>
    <w:rsid w:val="00866900"/>
    <w:rsid w:val="008726E7"/>
    <w:rsid w:val="00874EEC"/>
    <w:rsid w:val="00875F42"/>
    <w:rsid w:val="00876A8A"/>
    <w:rsid w:val="00881BA1"/>
    <w:rsid w:val="00883086"/>
    <w:rsid w:val="00883484"/>
    <w:rsid w:val="008845B1"/>
    <w:rsid w:val="0089251D"/>
    <w:rsid w:val="008929CA"/>
    <w:rsid w:val="008935DD"/>
    <w:rsid w:val="0089499F"/>
    <w:rsid w:val="00897E8A"/>
    <w:rsid w:val="00897FBE"/>
    <w:rsid w:val="008A1892"/>
    <w:rsid w:val="008A1C65"/>
    <w:rsid w:val="008A7D5B"/>
    <w:rsid w:val="008B1289"/>
    <w:rsid w:val="008B35EC"/>
    <w:rsid w:val="008B6436"/>
    <w:rsid w:val="008C1DF8"/>
    <w:rsid w:val="008C2302"/>
    <w:rsid w:val="008C2673"/>
    <w:rsid w:val="008C26B8"/>
    <w:rsid w:val="008C395C"/>
    <w:rsid w:val="008C5149"/>
    <w:rsid w:val="008C60A0"/>
    <w:rsid w:val="008C6457"/>
    <w:rsid w:val="008C76C5"/>
    <w:rsid w:val="008C78B2"/>
    <w:rsid w:val="008D127F"/>
    <w:rsid w:val="008D1826"/>
    <w:rsid w:val="008D34A3"/>
    <w:rsid w:val="008D6D6F"/>
    <w:rsid w:val="008D7832"/>
    <w:rsid w:val="008E2429"/>
    <w:rsid w:val="008E25A5"/>
    <w:rsid w:val="008E527A"/>
    <w:rsid w:val="008E62DB"/>
    <w:rsid w:val="008E7E44"/>
    <w:rsid w:val="008F1197"/>
    <w:rsid w:val="008F208F"/>
    <w:rsid w:val="008F2B94"/>
    <w:rsid w:val="008F41C3"/>
    <w:rsid w:val="008F44EF"/>
    <w:rsid w:val="008F4541"/>
    <w:rsid w:val="008F7385"/>
    <w:rsid w:val="00905244"/>
    <w:rsid w:val="00905BC7"/>
    <w:rsid w:val="009072FA"/>
    <w:rsid w:val="00907DC8"/>
    <w:rsid w:val="00912F18"/>
    <w:rsid w:val="00913689"/>
    <w:rsid w:val="00913723"/>
    <w:rsid w:val="0091394A"/>
    <w:rsid w:val="00920A8F"/>
    <w:rsid w:val="00922351"/>
    <w:rsid w:val="009305FE"/>
    <w:rsid w:val="009323DA"/>
    <w:rsid w:val="00933A86"/>
    <w:rsid w:val="009340E0"/>
    <w:rsid w:val="0093451F"/>
    <w:rsid w:val="00936FE3"/>
    <w:rsid w:val="00937EF4"/>
    <w:rsid w:val="00937F42"/>
    <w:rsid w:val="00940383"/>
    <w:rsid w:val="00940A99"/>
    <w:rsid w:val="00941B6A"/>
    <w:rsid w:val="00942573"/>
    <w:rsid w:val="00947610"/>
    <w:rsid w:val="00947D8B"/>
    <w:rsid w:val="00950EF4"/>
    <w:rsid w:val="009537E8"/>
    <w:rsid w:val="00956C69"/>
    <w:rsid w:val="00960715"/>
    <w:rsid w:val="00961701"/>
    <w:rsid w:val="00963EA1"/>
    <w:rsid w:val="00963F17"/>
    <w:rsid w:val="009709FD"/>
    <w:rsid w:val="00970B2F"/>
    <w:rsid w:val="0097101C"/>
    <w:rsid w:val="00974E28"/>
    <w:rsid w:val="00980FAF"/>
    <w:rsid w:val="00982084"/>
    <w:rsid w:val="00982289"/>
    <w:rsid w:val="00990F93"/>
    <w:rsid w:val="00993741"/>
    <w:rsid w:val="00994EBB"/>
    <w:rsid w:val="00994FB0"/>
    <w:rsid w:val="00995963"/>
    <w:rsid w:val="0099768E"/>
    <w:rsid w:val="009A44EA"/>
    <w:rsid w:val="009A5092"/>
    <w:rsid w:val="009A5618"/>
    <w:rsid w:val="009A6832"/>
    <w:rsid w:val="009A6F1C"/>
    <w:rsid w:val="009B204F"/>
    <w:rsid w:val="009B335A"/>
    <w:rsid w:val="009B547D"/>
    <w:rsid w:val="009B61EB"/>
    <w:rsid w:val="009B64DF"/>
    <w:rsid w:val="009B7A46"/>
    <w:rsid w:val="009C185B"/>
    <w:rsid w:val="009C2064"/>
    <w:rsid w:val="009C4A9D"/>
    <w:rsid w:val="009C4C75"/>
    <w:rsid w:val="009C59F6"/>
    <w:rsid w:val="009D1697"/>
    <w:rsid w:val="009D3679"/>
    <w:rsid w:val="009D3B35"/>
    <w:rsid w:val="009D566D"/>
    <w:rsid w:val="009D5FB5"/>
    <w:rsid w:val="009D6BCA"/>
    <w:rsid w:val="009E04AB"/>
    <w:rsid w:val="009E0C08"/>
    <w:rsid w:val="009F0C1B"/>
    <w:rsid w:val="009F0E89"/>
    <w:rsid w:val="009F1381"/>
    <w:rsid w:val="009F215A"/>
    <w:rsid w:val="009F3A46"/>
    <w:rsid w:val="009F3A77"/>
    <w:rsid w:val="009F6520"/>
    <w:rsid w:val="009F7E01"/>
    <w:rsid w:val="00A014F8"/>
    <w:rsid w:val="00A064CE"/>
    <w:rsid w:val="00A164E0"/>
    <w:rsid w:val="00A2019C"/>
    <w:rsid w:val="00A2037B"/>
    <w:rsid w:val="00A22054"/>
    <w:rsid w:val="00A238F5"/>
    <w:rsid w:val="00A24918"/>
    <w:rsid w:val="00A30A0D"/>
    <w:rsid w:val="00A34026"/>
    <w:rsid w:val="00A341F0"/>
    <w:rsid w:val="00A3612E"/>
    <w:rsid w:val="00A40C4C"/>
    <w:rsid w:val="00A413CB"/>
    <w:rsid w:val="00A42221"/>
    <w:rsid w:val="00A455F3"/>
    <w:rsid w:val="00A50902"/>
    <w:rsid w:val="00A5173C"/>
    <w:rsid w:val="00A51E22"/>
    <w:rsid w:val="00A5424A"/>
    <w:rsid w:val="00A55F1C"/>
    <w:rsid w:val="00A608DB"/>
    <w:rsid w:val="00A61531"/>
    <w:rsid w:val="00A619EB"/>
    <w:rsid w:val="00A61AEF"/>
    <w:rsid w:val="00A62889"/>
    <w:rsid w:val="00A72C23"/>
    <w:rsid w:val="00A73306"/>
    <w:rsid w:val="00A736D4"/>
    <w:rsid w:val="00A75E7C"/>
    <w:rsid w:val="00A76052"/>
    <w:rsid w:val="00A77633"/>
    <w:rsid w:val="00A80E80"/>
    <w:rsid w:val="00A812DA"/>
    <w:rsid w:val="00A82809"/>
    <w:rsid w:val="00A833A1"/>
    <w:rsid w:val="00A90E7B"/>
    <w:rsid w:val="00A92272"/>
    <w:rsid w:val="00A93413"/>
    <w:rsid w:val="00A95D3E"/>
    <w:rsid w:val="00AA02BF"/>
    <w:rsid w:val="00AA14F5"/>
    <w:rsid w:val="00AA5232"/>
    <w:rsid w:val="00AB0D47"/>
    <w:rsid w:val="00AB3EBE"/>
    <w:rsid w:val="00AB5B26"/>
    <w:rsid w:val="00AB7970"/>
    <w:rsid w:val="00AC36DE"/>
    <w:rsid w:val="00AC6A10"/>
    <w:rsid w:val="00AC6CD0"/>
    <w:rsid w:val="00AD1862"/>
    <w:rsid w:val="00AD2345"/>
    <w:rsid w:val="00AE1401"/>
    <w:rsid w:val="00AE5737"/>
    <w:rsid w:val="00AF0076"/>
    <w:rsid w:val="00AF0F26"/>
    <w:rsid w:val="00AF0FE8"/>
    <w:rsid w:val="00AF173A"/>
    <w:rsid w:val="00AF2A31"/>
    <w:rsid w:val="00AF3609"/>
    <w:rsid w:val="00B01D47"/>
    <w:rsid w:val="00B02F9A"/>
    <w:rsid w:val="00B05335"/>
    <w:rsid w:val="00B066A4"/>
    <w:rsid w:val="00B06715"/>
    <w:rsid w:val="00B07A13"/>
    <w:rsid w:val="00B07ED3"/>
    <w:rsid w:val="00B10AD4"/>
    <w:rsid w:val="00B11CF5"/>
    <w:rsid w:val="00B151B2"/>
    <w:rsid w:val="00B152F5"/>
    <w:rsid w:val="00B15600"/>
    <w:rsid w:val="00B20B4F"/>
    <w:rsid w:val="00B25342"/>
    <w:rsid w:val="00B27490"/>
    <w:rsid w:val="00B30C81"/>
    <w:rsid w:val="00B33147"/>
    <w:rsid w:val="00B33618"/>
    <w:rsid w:val="00B33813"/>
    <w:rsid w:val="00B378B2"/>
    <w:rsid w:val="00B4279B"/>
    <w:rsid w:val="00B43656"/>
    <w:rsid w:val="00B45653"/>
    <w:rsid w:val="00B45FC9"/>
    <w:rsid w:val="00B4756B"/>
    <w:rsid w:val="00B5190D"/>
    <w:rsid w:val="00B52B49"/>
    <w:rsid w:val="00B52E63"/>
    <w:rsid w:val="00B612A0"/>
    <w:rsid w:val="00B61D90"/>
    <w:rsid w:val="00B6207E"/>
    <w:rsid w:val="00B67AB6"/>
    <w:rsid w:val="00B70817"/>
    <w:rsid w:val="00B70880"/>
    <w:rsid w:val="00B71C5B"/>
    <w:rsid w:val="00B742AA"/>
    <w:rsid w:val="00B7577B"/>
    <w:rsid w:val="00B760D0"/>
    <w:rsid w:val="00B76899"/>
    <w:rsid w:val="00B76F35"/>
    <w:rsid w:val="00B7779A"/>
    <w:rsid w:val="00B77CEF"/>
    <w:rsid w:val="00B81138"/>
    <w:rsid w:val="00B845E5"/>
    <w:rsid w:val="00B85855"/>
    <w:rsid w:val="00B85C29"/>
    <w:rsid w:val="00B864EA"/>
    <w:rsid w:val="00B92789"/>
    <w:rsid w:val="00B9408F"/>
    <w:rsid w:val="00B95431"/>
    <w:rsid w:val="00B96A98"/>
    <w:rsid w:val="00B97B5C"/>
    <w:rsid w:val="00BA1610"/>
    <w:rsid w:val="00BA4F93"/>
    <w:rsid w:val="00BA605E"/>
    <w:rsid w:val="00BA7ADC"/>
    <w:rsid w:val="00BB6391"/>
    <w:rsid w:val="00BB6848"/>
    <w:rsid w:val="00BB6FD7"/>
    <w:rsid w:val="00BC0BF2"/>
    <w:rsid w:val="00BC1E22"/>
    <w:rsid w:val="00BC2C69"/>
    <w:rsid w:val="00BC3358"/>
    <w:rsid w:val="00BC46E6"/>
    <w:rsid w:val="00BC688E"/>
    <w:rsid w:val="00BC7CCF"/>
    <w:rsid w:val="00BC7EB1"/>
    <w:rsid w:val="00BD0284"/>
    <w:rsid w:val="00BD192E"/>
    <w:rsid w:val="00BD212F"/>
    <w:rsid w:val="00BD2708"/>
    <w:rsid w:val="00BD37C2"/>
    <w:rsid w:val="00BD42C4"/>
    <w:rsid w:val="00BD45E2"/>
    <w:rsid w:val="00BD48DD"/>
    <w:rsid w:val="00BD50E2"/>
    <w:rsid w:val="00BD5D03"/>
    <w:rsid w:val="00BD6E39"/>
    <w:rsid w:val="00BE06F8"/>
    <w:rsid w:val="00BE1EDD"/>
    <w:rsid w:val="00BE2652"/>
    <w:rsid w:val="00BE3569"/>
    <w:rsid w:val="00BE470B"/>
    <w:rsid w:val="00BE5CC0"/>
    <w:rsid w:val="00BF0BE6"/>
    <w:rsid w:val="00BF198B"/>
    <w:rsid w:val="00BF208B"/>
    <w:rsid w:val="00BF2A39"/>
    <w:rsid w:val="00BF2BAB"/>
    <w:rsid w:val="00BF5A7B"/>
    <w:rsid w:val="00BF6EBA"/>
    <w:rsid w:val="00BF7B49"/>
    <w:rsid w:val="00BF7B82"/>
    <w:rsid w:val="00C00641"/>
    <w:rsid w:val="00C0105A"/>
    <w:rsid w:val="00C01583"/>
    <w:rsid w:val="00C03718"/>
    <w:rsid w:val="00C0593E"/>
    <w:rsid w:val="00C060B2"/>
    <w:rsid w:val="00C0705B"/>
    <w:rsid w:val="00C12C6E"/>
    <w:rsid w:val="00C138D6"/>
    <w:rsid w:val="00C1769C"/>
    <w:rsid w:val="00C17DE6"/>
    <w:rsid w:val="00C219B9"/>
    <w:rsid w:val="00C263FB"/>
    <w:rsid w:val="00C26550"/>
    <w:rsid w:val="00C3051A"/>
    <w:rsid w:val="00C30D4E"/>
    <w:rsid w:val="00C310BB"/>
    <w:rsid w:val="00C31A35"/>
    <w:rsid w:val="00C35C08"/>
    <w:rsid w:val="00C413F2"/>
    <w:rsid w:val="00C42DB1"/>
    <w:rsid w:val="00C44D87"/>
    <w:rsid w:val="00C45C71"/>
    <w:rsid w:val="00C45DA3"/>
    <w:rsid w:val="00C46F5B"/>
    <w:rsid w:val="00C50B62"/>
    <w:rsid w:val="00C55AFA"/>
    <w:rsid w:val="00C56908"/>
    <w:rsid w:val="00C56C0A"/>
    <w:rsid w:val="00C578FF"/>
    <w:rsid w:val="00C57A91"/>
    <w:rsid w:val="00C61733"/>
    <w:rsid w:val="00C62709"/>
    <w:rsid w:val="00C65C9C"/>
    <w:rsid w:val="00C66698"/>
    <w:rsid w:val="00C667E5"/>
    <w:rsid w:val="00C66DC3"/>
    <w:rsid w:val="00C70156"/>
    <w:rsid w:val="00C70C2A"/>
    <w:rsid w:val="00C716AA"/>
    <w:rsid w:val="00C7236B"/>
    <w:rsid w:val="00C73C65"/>
    <w:rsid w:val="00C76407"/>
    <w:rsid w:val="00C82C3D"/>
    <w:rsid w:val="00C83D49"/>
    <w:rsid w:val="00C857E5"/>
    <w:rsid w:val="00C91823"/>
    <w:rsid w:val="00C91CD4"/>
    <w:rsid w:val="00C92E11"/>
    <w:rsid w:val="00C95798"/>
    <w:rsid w:val="00C963B3"/>
    <w:rsid w:val="00C9753B"/>
    <w:rsid w:val="00C977DC"/>
    <w:rsid w:val="00C97A7F"/>
    <w:rsid w:val="00CA1C10"/>
    <w:rsid w:val="00CA3CA8"/>
    <w:rsid w:val="00CA4596"/>
    <w:rsid w:val="00CA796C"/>
    <w:rsid w:val="00CB267A"/>
    <w:rsid w:val="00CB2D57"/>
    <w:rsid w:val="00CB33B8"/>
    <w:rsid w:val="00CB62F0"/>
    <w:rsid w:val="00CC01C2"/>
    <w:rsid w:val="00CC1787"/>
    <w:rsid w:val="00CC1BD1"/>
    <w:rsid w:val="00CC25C4"/>
    <w:rsid w:val="00CC291A"/>
    <w:rsid w:val="00CD08C2"/>
    <w:rsid w:val="00CD12CB"/>
    <w:rsid w:val="00CD5A39"/>
    <w:rsid w:val="00CE138D"/>
    <w:rsid w:val="00CE4516"/>
    <w:rsid w:val="00CE7B8D"/>
    <w:rsid w:val="00CF21F2"/>
    <w:rsid w:val="00CF271B"/>
    <w:rsid w:val="00CF38D7"/>
    <w:rsid w:val="00CF580A"/>
    <w:rsid w:val="00D00A3C"/>
    <w:rsid w:val="00D00E13"/>
    <w:rsid w:val="00D02712"/>
    <w:rsid w:val="00D03DF4"/>
    <w:rsid w:val="00D046A7"/>
    <w:rsid w:val="00D07D15"/>
    <w:rsid w:val="00D103B4"/>
    <w:rsid w:val="00D11905"/>
    <w:rsid w:val="00D1266B"/>
    <w:rsid w:val="00D15956"/>
    <w:rsid w:val="00D161B5"/>
    <w:rsid w:val="00D163B7"/>
    <w:rsid w:val="00D16652"/>
    <w:rsid w:val="00D1686C"/>
    <w:rsid w:val="00D214D0"/>
    <w:rsid w:val="00D21B3C"/>
    <w:rsid w:val="00D242CA"/>
    <w:rsid w:val="00D25214"/>
    <w:rsid w:val="00D25300"/>
    <w:rsid w:val="00D26ACE"/>
    <w:rsid w:val="00D2743C"/>
    <w:rsid w:val="00D27CA8"/>
    <w:rsid w:val="00D31B94"/>
    <w:rsid w:val="00D32E13"/>
    <w:rsid w:val="00D332BD"/>
    <w:rsid w:val="00D33B8F"/>
    <w:rsid w:val="00D34ACF"/>
    <w:rsid w:val="00D36688"/>
    <w:rsid w:val="00D37F9C"/>
    <w:rsid w:val="00D402CC"/>
    <w:rsid w:val="00D428E2"/>
    <w:rsid w:val="00D46848"/>
    <w:rsid w:val="00D46BF9"/>
    <w:rsid w:val="00D47499"/>
    <w:rsid w:val="00D50A0F"/>
    <w:rsid w:val="00D5156C"/>
    <w:rsid w:val="00D52C19"/>
    <w:rsid w:val="00D54850"/>
    <w:rsid w:val="00D5641F"/>
    <w:rsid w:val="00D603B2"/>
    <w:rsid w:val="00D60858"/>
    <w:rsid w:val="00D60BE5"/>
    <w:rsid w:val="00D61684"/>
    <w:rsid w:val="00D620BF"/>
    <w:rsid w:val="00D62127"/>
    <w:rsid w:val="00D6321F"/>
    <w:rsid w:val="00D65412"/>
    <w:rsid w:val="00D6546B"/>
    <w:rsid w:val="00D73744"/>
    <w:rsid w:val="00D75860"/>
    <w:rsid w:val="00D8175C"/>
    <w:rsid w:val="00D82B79"/>
    <w:rsid w:val="00D83FFF"/>
    <w:rsid w:val="00D85AFE"/>
    <w:rsid w:val="00D903FC"/>
    <w:rsid w:val="00D90C57"/>
    <w:rsid w:val="00D916F3"/>
    <w:rsid w:val="00D91C02"/>
    <w:rsid w:val="00D91CF0"/>
    <w:rsid w:val="00D9219A"/>
    <w:rsid w:val="00D94036"/>
    <w:rsid w:val="00DA372E"/>
    <w:rsid w:val="00DA3A67"/>
    <w:rsid w:val="00DA41FC"/>
    <w:rsid w:val="00DA46A7"/>
    <w:rsid w:val="00DA4873"/>
    <w:rsid w:val="00DA617B"/>
    <w:rsid w:val="00DA64CA"/>
    <w:rsid w:val="00DA70C7"/>
    <w:rsid w:val="00DB1629"/>
    <w:rsid w:val="00DB16C4"/>
    <w:rsid w:val="00DB178B"/>
    <w:rsid w:val="00DB283B"/>
    <w:rsid w:val="00DB69D0"/>
    <w:rsid w:val="00DC084B"/>
    <w:rsid w:val="00DC0FBE"/>
    <w:rsid w:val="00DC17D3"/>
    <w:rsid w:val="00DC2DEE"/>
    <w:rsid w:val="00DC516F"/>
    <w:rsid w:val="00DC5E00"/>
    <w:rsid w:val="00DC68C8"/>
    <w:rsid w:val="00DD1F96"/>
    <w:rsid w:val="00DD2483"/>
    <w:rsid w:val="00DD4BED"/>
    <w:rsid w:val="00DD545C"/>
    <w:rsid w:val="00DD6798"/>
    <w:rsid w:val="00DE00A9"/>
    <w:rsid w:val="00DE051E"/>
    <w:rsid w:val="00DE39F0"/>
    <w:rsid w:val="00DE4210"/>
    <w:rsid w:val="00DE4F99"/>
    <w:rsid w:val="00DF063B"/>
    <w:rsid w:val="00DF0AF3"/>
    <w:rsid w:val="00DF22F4"/>
    <w:rsid w:val="00DF2387"/>
    <w:rsid w:val="00DF26BA"/>
    <w:rsid w:val="00DF400A"/>
    <w:rsid w:val="00DF4EA9"/>
    <w:rsid w:val="00DF7D1C"/>
    <w:rsid w:val="00DF7D7F"/>
    <w:rsid w:val="00DF7E9F"/>
    <w:rsid w:val="00E01C3A"/>
    <w:rsid w:val="00E03DDD"/>
    <w:rsid w:val="00E05701"/>
    <w:rsid w:val="00E13704"/>
    <w:rsid w:val="00E1489E"/>
    <w:rsid w:val="00E15B51"/>
    <w:rsid w:val="00E1681A"/>
    <w:rsid w:val="00E21613"/>
    <w:rsid w:val="00E21CE4"/>
    <w:rsid w:val="00E21E10"/>
    <w:rsid w:val="00E222EB"/>
    <w:rsid w:val="00E25581"/>
    <w:rsid w:val="00E2566B"/>
    <w:rsid w:val="00E26AE8"/>
    <w:rsid w:val="00E27D7E"/>
    <w:rsid w:val="00E30122"/>
    <w:rsid w:val="00E31392"/>
    <w:rsid w:val="00E31892"/>
    <w:rsid w:val="00E40901"/>
    <w:rsid w:val="00E41223"/>
    <w:rsid w:val="00E42E13"/>
    <w:rsid w:val="00E43DE9"/>
    <w:rsid w:val="00E47A43"/>
    <w:rsid w:val="00E53E1A"/>
    <w:rsid w:val="00E5420B"/>
    <w:rsid w:val="00E56ABD"/>
    <w:rsid w:val="00E56C14"/>
    <w:rsid w:val="00E56D5C"/>
    <w:rsid w:val="00E6257C"/>
    <w:rsid w:val="00E63C59"/>
    <w:rsid w:val="00E64844"/>
    <w:rsid w:val="00E659AA"/>
    <w:rsid w:val="00E66E77"/>
    <w:rsid w:val="00E70BE7"/>
    <w:rsid w:val="00E70CCB"/>
    <w:rsid w:val="00E71E7C"/>
    <w:rsid w:val="00E72F0A"/>
    <w:rsid w:val="00E83E46"/>
    <w:rsid w:val="00E8462A"/>
    <w:rsid w:val="00E8606F"/>
    <w:rsid w:val="00E86367"/>
    <w:rsid w:val="00E91F98"/>
    <w:rsid w:val="00E91FB6"/>
    <w:rsid w:val="00E92F1B"/>
    <w:rsid w:val="00E94335"/>
    <w:rsid w:val="00EA017B"/>
    <w:rsid w:val="00EA0203"/>
    <w:rsid w:val="00EA027C"/>
    <w:rsid w:val="00EA66B2"/>
    <w:rsid w:val="00EA7B4F"/>
    <w:rsid w:val="00EB074B"/>
    <w:rsid w:val="00EB278B"/>
    <w:rsid w:val="00EB5E1B"/>
    <w:rsid w:val="00EB6601"/>
    <w:rsid w:val="00EB7988"/>
    <w:rsid w:val="00EC0316"/>
    <w:rsid w:val="00EC117F"/>
    <w:rsid w:val="00EC158F"/>
    <w:rsid w:val="00EC1CDD"/>
    <w:rsid w:val="00EC21AE"/>
    <w:rsid w:val="00EC3691"/>
    <w:rsid w:val="00EC4515"/>
    <w:rsid w:val="00EC5366"/>
    <w:rsid w:val="00EC539C"/>
    <w:rsid w:val="00ED1CBE"/>
    <w:rsid w:val="00ED4302"/>
    <w:rsid w:val="00ED6F5A"/>
    <w:rsid w:val="00ED7665"/>
    <w:rsid w:val="00ED7CFB"/>
    <w:rsid w:val="00EE2FB9"/>
    <w:rsid w:val="00EE3570"/>
    <w:rsid w:val="00EE5566"/>
    <w:rsid w:val="00EE5A14"/>
    <w:rsid w:val="00EF29D5"/>
    <w:rsid w:val="00EF2EDF"/>
    <w:rsid w:val="00EF7A50"/>
    <w:rsid w:val="00F01A16"/>
    <w:rsid w:val="00F03AA5"/>
    <w:rsid w:val="00F03FF4"/>
    <w:rsid w:val="00F04B16"/>
    <w:rsid w:val="00F067DC"/>
    <w:rsid w:val="00F07866"/>
    <w:rsid w:val="00F10762"/>
    <w:rsid w:val="00F172FB"/>
    <w:rsid w:val="00F17450"/>
    <w:rsid w:val="00F21D43"/>
    <w:rsid w:val="00F22EA4"/>
    <w:rsid w:val="00F238FD"/>
    <w:rsid w:val="00F23AE6"/>
    <w:rsid w:val="00F24CC1"/>
    <w:rsid w:val="00F25662"/>
    <w:rsid w:val="00F25EF4"/>
    <w:rsid w:val="00F2657D"/>
    <w:rsid w:val="00F33A43"/>
    <w:rsid w:val="00F3484F"/>
    <w:rsid w:val="00F35164"/>
    <w:rsid w:val="00F3532C"/>
    <w:rsid w:val="00F36B62"/>
    <w:rsid w:val="00F37141"/>
    <w:rsid w:val="00F45737"/>
    <w:rsid w:val="00F528D3"/>
    <w:rsid w:val="00F52FA5"/>
    <w:rsid w:val="00F55DC0"/>
    <w:rsid w:val="00F57221"/>
    <w:rsid w:val="00F608AF"/>
    <w:rsid w:val="00F6104B"/>
    <w:rsid w:val="00F61795"/>
    <w:rsid w:val="00F61BBF"/>
    <w:rsid w:val="00F646DB"/>
    <w:rsid w:val="00F649B0"/>
    <w:rsid w:val="00F66AFF"/>
    <w:rsid w:val="00F66B2F"/>
    <w:rsid w:val="00F67171"/>
    <w:rsid w:val="00F67876"/>
    <w:rsid w:val="00F73A50"/>
    <w:rsid w:val="00F7604B"/>
    <w:rsid w:val="00F76B7D"/>
    <w:rsid w:val="00F81361"/>
    <w:rsid w:val="00F81C80"/>
    <w:rsid w:val="00F838D1"/>
    <w:rsid w:val="00F84889"/>
    <w:rsid w:val="00F865A0"/>
    <w:rsid w:val="00F8772B"/>
    <w:rsid w:val="00F90206"/>
    <w:rsid w:val="00F91D6C"/>
    <w:rsid w:val="00F94FB9"/>
    <w:rsid w:val="00FA09A6"/>
    <w:rsid w:val="00FA124A"/>
    <w:rsid w:val="00FA2DC9"/>
    <w:rsid w:val="00FA4311"/>
    <w:rsid w:val="00FA478E"/>
    <w:rsid w:val="00FB107B"/>
    <w:rsid w:val="00FB3285"/>
    <w:rsid w:val="00FB32B6"/>
    <w:rsid w:val="00FB5F1F"/>
    <w:rsid w:val="00FB697E"/>
    <w:rsid w:val="00FC08DD"/>
    <w:rsid w:val="00FC20C9"/>
    <w:rsid w:val="00FC2316"/>
    <w:rsid w:val="00FC2CFD"/>
    <w:rsid w:val="00FC3FE7"/>
    <w:rsid w:val="00FC43BF"/>
    <w:rsid w:val="00FC4F44"/>
    <w:rsid w:val="00FC52E5"/>
    <w:rsid w:val="00FC53CE"/>
    <w:rsid w:val="00FC60B5"/>
    <w:rsid w:val="00FD05D7"/>
    <w:rsid w:val="00FD0626"/>
    <w:rsid w:val="00FD12D8"/>
    <w:rsid w:val="00FD4560"/>
    <w:rsid w:val="00FD59B2"/>
    <w:rsid w:val="00FE1CBF"/>
    <w:rsid w:val="00FE2B55"/>
    <w:rsid w:val="00FE41E1"/>
    <w:rsid w:val="00FE475C"/>
    <w:rsid w:val="00FE6C1F"/>
    <w:rsid w:val="00FE76BC"/>
    <w:rsid w:val="00FF1C2C"/>
    <w:rsid w:val="00FF358F"/>
    <w:rsid w:val="00FF49B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AEC20"/>
  <w15:docId w15:val="{C3EB84DA-16DC-4FA1-8106-E9C48636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aliases w:val="eq"/>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qForma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uiPriority w:val="99"/>
    <w:rsid w:val="009C185B"/>
    <w:pPr>
      <w:keepNext/>
      <w:spacing w:before="560" w:after="120"/>
      <w:jc w:val="center"/>
    </w:pPr>
    <w:rPr>
      <w:caps/>
      <w:sz w:val="20"/>
    </w:rPr>
  </w:style>
  <w:style w:type="paragraph" w:customStyle="1" w:styleId="Tabletitle">
    <w:name w:val="Table_title"/>
    <w:basedOn w:val="Normal"/>
    <w:next w:val="Tabletext"/>
    <w:link w:val="TabletitleChar"/>
    <w:uiPriority w:val="99"/>
    <w:qForma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uiPriority w:val="99"/>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DNV-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uiPriority w:val="99"/>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uiPriority w:val="99"/>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超级链接"/>
    <w:basedOn w:val="DefaultParagraphFont"/>
    <w:unhideWhenUsed/>
    <w:rsid w:val="00662A1F"/>
    <w:rPr>
      <w:color w:val="0000FF" w:themeColor="hyperlink"/>
      <w:u w:val="single"/>
    </w:rPr>
  </w:style>
  <w:style w:type="table" w:styleId="TableGrid">
    <w:name w:val="Table Grid"/>
    <w:basedOn w:val="TableNormal"/>
    <w:rsid w:val="00662A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C46E6"/>
    <w:rPr>
      <w:color w:val="605E5C"/>
      <w:shd w:val="clear" w:color="auto" w:fill="E1DFDD"/>
    </w:rPr>
  </w:style>
  <w:style w:type="character" w:customStyle="1" w:styleId="href">
    <w:name w:val="href"/>
    <w:basedOn w:val="DefaultParagraphFont"/>
    <w:rsid w:val="002F032F"/>
  </w:style>
  <w:style w:type="paragraph" w:customStyle="1" w:styleId="HeadingSum">
    <w:name w:val="Heading_Sum"/>
    <w:basedOn w:val="Headingb"/>
    <w:next w:val="Normal"/>
    <w:autoRedefine/>
    <w:rsid w:val="002F032F"/>
    <w:pPr>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lang w:val="es-ES_tradnl" w:eastAsia="en-US"/>
    </w:rPr>
  </w:style>
  <w:style w:type="paragraph" w:customStyle="1" w:styleId="AnnexNoTitle">
    <w:name w:val="Annex_NoTitle"/>
    <w:basedOn w:val="Normal"/>
    <w:next w:val="Normalaftertitle"/>
    <w:rsid w:val="002F032F"/>
    <w:pPr>
      <w:keepNext/>
      <w:keepLines/>
      <w:tabs>
        <w:tab w:val="clear" w:pos="1134"/>
        <w:tab w:val="clear" w:pos="1871"/>
        <w:tab w:val="clear" w:pos="2268"/>
        <w:tab w:val="left" w:pos="794"/>
        <w:tab w:val="left" w:pos="1191"/>
        <w:tab w:val="left" w:pos="1588"/>
        <w:tab w:val="left" w:pos="1985"/>
      </w:tabs>
      <w:spacing w:before="480" w:after="80"/>
      <w:jc w:val="center"/>
      <w:outlineLvl w:val="0"/>
    </w:pPr>
    <w:rPr>
      <w:rFonts w:eastAsiaTheme="minorEastAsia"/>
      <w:b/>
      <w:sz w:val="28"/>
      <w:lang w:val="fr-FR"/>
    </w:rPr>
  </w:style>
  <w:style w:type="paragraph" w:customStyle="1" w:styleId="Summary">
    <w:name w:val="Summary"/>
    <w:basedOn w:val="Normal"/>
    <w:next w:val="Normalaftertitle"/>
    <w:link w:val="SummaryZchn"/>
    <w:autoRedefine/>
    <w:rsid w:val="002F032F"/>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HeadingbChar">
    <w:name w:val="Heading_b Char"/>
    <w:basedOn w:val="DefaultParagraphFont"/>
    <w:link w:val="Headingb"/>
    <w:locked/>
    <w:rsid w:val="002F032F"/>
    <w:rPr>
      <w:rFonts w:ascii="Times New Roman Bold" w:hAnsi="Times New Roman Bold" w:cs="Times New Roman Bold"/>
      <w:b/>
      <w:sz w:val="24"/>
      <w:lang w:val="en-GB"/>
    </w:rPr>
  </w:style>
  <w:style w:type="character" w:customStyle="1" w:styleId="CallChar">
    <w:name w:val="Call Char"/>
    <w:basedOn w:val="DefaultParagraphFont"/>
    <w:link w:val="Call"/>
    <w:locked/>
    <w:rsid w:val="002F032F"/>
    <w:rPr>
      <w:rFonts w:ascii="Times New Roman" w:hAnsi="Times New Roman"/>
      <w:i/>
      <w:sz w:val="24"/>
      <w:lang w:val="en-GB" w:eastAsia="en-US"/>
    </w:rPr>
  </w:style>
  <w:style w:type="character" w:customStyle="1" w:styleId="enumlev1Char">
    <w:name w:val="enumlev1 Char"/>
    <w:basedOn w:val="DefaultParagraphFont"/>
    <w:link w:val="enumlev1"/>
    <w:rsid w:val="002F032F"/>
    <w:rPr>
      <w:rFonts w:ascii="Times New Roman" w:hAnsi="Times New Roman"/>
      <w:sz w:val="24"/>
      <w:lang w:val="en-GB" w:eastAsia="en-US"/>
    </w:rPr>
  </w:style>
  <w:style w:type="character" w:customStyle="1" w:styleId="NormalaftertitleChar">
    <w:name w:val="Normal_after_title Char"/>
    <w:basedOn w:val="DefaultParagraphFont"/>
    <w:link w:val="Normalaftertitle"/>
    <w:locked/>
    <w:rsid w:val="002F032F"/>
    <w:rPr>
      <w:rFonts w:ascii="Times New Roman" w:hAnsi="Times New Roman"/>
      <w:sz w:val="24"/>
      <w:lang w:val="en-GB" w:eastAsia="en-US"/>
    </w:rPr>
  </w:style>
  <w:style w:type="character" w:customStyle="1" w:styleId="SummaryZchn">
    <w:name w:val="Summary Zchn"/>
    <w:basedOn w:val="DefaultParagraphFont"/>
    <w:link w:val="Summary"/>
    <w:rsid w:val="002F032F"/>
    <w:rPr>
      <w:rFonts w:ascii="Times New Roman" w:eastAsiaTheme="minorEastAsia" w:hAnsi="Times New Roman"/>
      <w:sz w:val="22"/>
      <w:lang w:val="es-ES_tradnl" w:eastAsia="en-US"/>
    </w:rPr>
  </w:style>
  <w:style w:type="paragraph" w:styleId="ListParagraph">
    <w:name w:val="List Paragraph"/>
    <w:basedOn w:val="Normal"/>
    <w:uiPriority w:val="34"/>
    <w:qFormat/>
    <w:rsid w:val="00B96A98"/>
    <w:pPr>
      <w:tabs>
        <w:tab w:val="clear" w:pos="1134"/>
        <w:tab w:val="clear" w:pos="1871"/>
        <w:tab w:val="clear" w:pos="2268"/>
        <w:tab w:val="left" w:pos="794"/>
        <w:tab w:val="left" w:pos="1191"/>
        <w:tab w:val="left" w:pos="1588"/>
        <w:tab w:val="left" w:pos="1985"/>
      </w:tabs>
      <w:ind w:left="720"/>
      <w:contextualSpacing/>
    </w:pPr>
    <w:rPr>
      <w:lang w:val="en-US"/>
    </w:rPr>
  </w:style>
  <w:style w:type="character" w:customStyle="1" w:styleId="TabletitleChar">
    <w:name w:val="Table_title Char"/>
    <w:link w:val="Tabletitle"/>
    <w:uiPriority w:val="99"/>
    <w:locked/>
    <w:rsid w:val="00B96A98"/>
    <w:rPr>
      <w:rFonts w:ascii="Times New Roman Bold" w:hAnsi="Times New Roman Bold"/>
      <w:b/>
      <w:lang w:val="en-GB" w:eastAsia="en-US"/>
    </w:rPr>
  </w:style>
  <w:style w:type="paragraph" w:styleId="BalloonText">
    <w:name w:val="Balloon Text"/>
    <w:basedOn w:val="Normal"/>
    <w:link w:val="BalloonTextChar"/>
    <w:semiHidden/>
    <w:unhideWhenUsed/>
    <w:rsid w:val="00B96A98"/>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96A98"/>
    <w:rPr>
      <w:rFonts w:ascii="Segoe UI" w:hAnsi="Segoe UI" w:cs="Segoe UI"/>
      <w:sz w:val="18"/>
      <w:szCs w:val="18"/>
      <w:lang w:val="en-GB" w:eastAsia="en-US"/>
    </w:rPr>
  </w:style>
  <w:style w:type="paragraph" w:styleId="Revision">
    <w:name w:val="Revision"/>
    <w:hidden/>
    <w:uiPriority w:val="99"/>
    <w:semiHidden/>
    <w:rsid w:val="00B96A98"/>
    <w:rPr>
      <w:rFonts w:ascii="Times New Roman" w:hAnsi="Times New Roman"/>
      <w:sz w:val="24"/>
      <w:lang w:val="en-GB" w:eastAsia="en-US"/>
    </w:rPr>
  </w:style>
  <w:style w:type="character" w:styleId="FollowedHyperlink">
    <w:name w:val="FollowedHyperlink"/>
    <w:basedOn w:val="DefaultParagraphFont"/>
    <w:semiHidden/>
    <w:unhideWhenUsed/>
    <w:rsid w:val="00B96A98"/>
    <w:rPr>
      <w:color w:val="800080" w:themeColor="followedHyperlink"/>
      <w:u w:val="single"/>
    </w:rPr>
  </w:style>
  <w:style w:type="character" w:styleId="CommentReference">
    <w:name w:val="annotation reference"/>
    <w:basedOn w:val="DefaultParagraphFont"/>
    <w:uiPriority w:val="99"/>
    <w:unhideWhenUsed/>
    <w:rsid w:val="00B96A98"/>
    <w:rPr>
      <w:sz w:val="16"/>
      <w:szCs w:val="16"/>
    </w:rPr>
  </w:style>
  <w:style w:type="paragraph" w:styleId="CommentText">
    <w:name w:val="annotation text"/>
    <w:basedOn w:val="Normal"/>
    <w:link w:val="CommentTextChar"/>
    <w:uiPriority w:val="99"/>
    <w:unhideWhenUsed/>
    <w:rsid w:val="00B96A98"/>
    <w:rPr>
      <w:sz w:val="20"/>
    </w:rPr>
  </w:style>
  <w:style w:type="character" w:customStyle="1" w:styleId="CommentTextChar">
    <w:name w:val="Comment Text Char"/>
    <w:basedOn w:val="DefaultParagraphFont"/>
    <w:link w:val="CommentText"/>
    <w:uiPriority w:val="99"/>
    <w:rsid w:val="00B96A98"/>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B96A98"/>
    <w:rPr>
      <w:b/>
      <w:bCs/>
    </w:rPr>
  </w:style>
  <w:style w:type="character" w:customStyle="1" w:styleId="CommentSubjectChar">
    <w:name w:val="Comment Subject Char"/>
    <w:basedOn w:val="CommentTextChar"/>
    <w:link w:val="CommentSubject"/>
    <w:semiHidden/>
    <w:rsid w:val="00B96A98"/>
    <w:rPr>
      <w:rFonts w:ascii="Times New Roman" w:hAnsi="Times New Roman"/>
      <w:b/>
      <w:bCs/>
      <w:lang w:val="en-GB" w:eastAsia="en-US"/>
    </w:rPr>
  </w:style>
  <w:style w:type="table" w:customStyle="1" w:styleId="TableGrid1">
    <w:name w:val="Table Grid1"/>
    <w:basedOn w:val="TableNormal"/>
    <w:next w:val="TableGrid"/>
    <w:rsid w:val="00B96A98"/>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96A98"/>
    <w:pPr>
      <w:tabs>
        <w:tab w:val="clear" w:pos="1134"/>
        <w:tab w:val="clear" w:pos="1871"/>
        <w:tab w:val="clear" w:pos="2268"/>
      </w:tabs>
      <w:overflowPunct/>
      <w:autoSpaceDE/>
      <w:autoSpaceDN/>
      <w:adjustRightInd/>
      <w:spacing w:before="100" w:beforeAutospacing="1" w:after="100" w:afterAutospacing="1"/>
      <w:textAlignment w:val="auto"/>
    </w:pPr>
    <w:rPr>
      <w:szCs w:val="24"/>
      <w:lang w:val="en-US"/>
    </w:rPr>
  </w:style>
  <w:style w:type="table" w:customStyle="1" w:styleId="TableGrid2">
    <w:name w:val="Table Grid2"/>
    <w:basedOn w:val="TableNormal"/>
    <w:next w:val="TableGrid"/>
    <w:rsid w:val="00B96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96A98"/>
    <w:rPr>
      <w:rFonts w:asciiTheme="minorHAnsi" w:eastAsiaTheme="minorHAnsi" w:hAnsiTheme="minorHAnsi" w:cstheme="minorBidi"/>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Char">
    <w:name w:val="Note Char"/>
    <w:basedOn w:val="DefaultParagraphFont"/>
    <w:link w:val="Note"/>
    <w:locked/>
    <w:rsid w:val="00B96A98"/>
    <w:rPr>
      <w:rFonts w:ascii="Times New Roman" w:hAnsi="Times New Roman"/>
      <w:sz w:val="22"/>
      <w:lang w:val="en-GB" w:eastAsia="en-US"/>
    </w:rPr>
  </w:style>
  <w:style w:type="character" w:customStyle="1" w:styleId="TableheadChar">
    <w:name w:val="Table_head Char"/>
    <w:basedOn w:val="DefaultParagraphFont"/>
    <w:link w:val="Tablehead"/>
    <w:qFormat/>
    <w:locked/>
    <w:rsid w:val="00B96A98"/>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B96A98"/>
    <w:rPr>
      <w:rFonts w:ascii="Times New Roman" w:hAnsi="Times New Roman"/>
      <w:lang w:val="en-GB" w:eastAsia="en-US"/>
    </w:rPr>
  </w:style>
  <w:style w:type="character" w:styleId="Strong">
    <w:name w:val="Strong"/>
    <w:basedOn w:val="DefaultParagraphFont"/>
    <w:uiPriority w:val="22"/>
    <w:qFormat/>
    <w:rsid w:val="00B96A98"/>
    <w:rPr>
      <w:b/>
      <w:bCs/>
    </w:rPr>
  </w:style>
  <w:style w:type="paragraph" w:customStyle="1" w:styleId="Tab">
    <w:name w:val="Tab"/>
    <w:basedOn w:val="Normal"/>
    <w:rsid w:val="00DA372E"/>
    <w:rPr>
      <w:sz w:val="20"/>
    </w:rPr>
  </w:style>
  <w:style w:type="character" w:customStyle="1" w:styleId="Recdef">
    <w:name w:val="Rec_def"/>
    <w:basedOn w:val="DefaultParagraphFont"/>
    <w:rsid w:val="00080418"/>
    <w:rPr>
      <w:b/>
    </w:rPr>
  </w:style>
  <w:style w:type="character" w:customStyle="1" w:styleId="Resdef">
    <w:name w:val="Res_def"/>
    <w:basedOn w:val="DefaultParagraphFont"/>
    <w:rsid w:val="00080418"/>
    <w:rPr>
      <w:rFonts w:ascii="Times New Roman" w:hAnsi="Times New Roman"/>
      <w:b/>
    </w:rPr>
  </w:style>
  <w:style w:type="character" w:customStyle="1" w:styleId="Title1Char">
    <w:name w:val="Title 1 Char"/>
    <w:link w:val="Title1"/>
    <w:locked/>
    <w:rsid w:val="00080418"/>
    <w:rPr>
      <w:rFonts w:ascii="Times New Roman" w:hAnsi="Times New Roman"/>
      <w:caps/>
      <w:sz w:val="28"/>
      <w:lang w:val="en-GB" w:eastAsia="en-US"/>
    </w:rPr>
  </w:style>
  <w:style w:type="character" w:customStyle="1" w:styleId="Heading1Char">
    <w:name w:val="Heading 1 Char"/>
    <w:basedOn w:val="DefaultParagraphFont"/>
    <w:link w:val="Heading1"/>
    <w:rsid w:val="00080418"/>
    <w:rPr>
      <w:rFonts w:ascii="Times New Roman" w:hAnsi="Times New Roman"/>
      <w:b/>
      <w:sz w:val="28"/>
      <w:lang w:val="en-GB" w:eastAsia="en-US"/>
    </w:rPr>
  </w:style>
  <w:style w:type="character" w:customStyle="1" w:styleId="Heading2Char">
    <w:name w:val="Heading 2 Char"/>
    <w:basedOn w:val="DefaultParagraphFont"/>
    <w:link w:val="Heading2"/>
    <w:rsid w:val="00080418"/>
    <w:rPr>
      <w:rFonts w:ascii="Times New Roman" w:hAnsi="Times New Roman"/>
      <w:b/>
      <w:sz w:val="24"/>
      <w:lang w:val="en-GB" w:eastAsia="en-US"/>
    </w:rPr>
  </w:style>
  <w:style w:type="character" w:customStyle="1" w:styleId="FigureNoChar">
    <w:name w:val="Figure_No Char"/>
    <w:link w:val="FigureNo"/>
    <w:locked/>
    <w:rsid w:val="00080418"/>
    <w:rPr>
      <w:rFonts w:ascii="Times New Roman" w:hAnsi="Times New Roman"/>
      <w:caps/>
      <w:lang w:val="en-GB" w:eastAsia="en-US"/>
    </w:rPr>
  </w:style>
  <w:style w:type="character" w:customStyle="1" w:styleId="TableNoChar">
    <w:name w:val="Table_No Char"/>
    <w:link w:val="TableNo"/>
    <w:uiPriority w:val="99"/>
    <w:rsid w:val="00080418"/>
    <w:rPr>
      <w:rFonts w:ascii="Times New Roman" w:hAnsi="Times New Roman"/>
      <w:caps/>
      <w:lang w:val="en-GB" w:eastAsia="en-US"/>
    </w:rPr>
  </w:style>
  <w:style w:type="paragraph" w:customStyle="1" w:styleId="Default">
    <w:name w:val="Default"/>
    <w:rsid w:val="00080418"/>
    <w:pPr>
      <w:autoSpaceDE w:val="0"/>
      <w:autoSpaceDN w:val="0"/>
      <w:adjustRightInd w:val="0"/>
    </w:pPr>
    <w:rPr>
      <w:rFonts w:ascii="Times New Roman" w:hAnsi="Times New Roman"/>
      <w:color w:val="000000"/>
      <w:sz w:val="24"/>
      <w:szCs w:val="24"/>
      <w:lang w:val="ru-RU"/>
    </w:rPr>
  </w:style>
  <w:style w:type="character" w:customStyle="1" w:styleId="EquationlegendChar">
    <w:name w:val="Equation_legend Char"/>
    <w:link w:val="Equationlegend"/>
    <w:uiPriority w:val="99"/>
    <w:qFormat/>
    <w:locked/>
    <w:rsid w:val="00080418"/>
    <w:rPr>
      <w:rFonts w:ascii="Times New Roman" w:hAnsi="Times New Roman"/>
      <w:sz w:val="24"/>
      <w:lang w:val="en-GB" w:eastAsia="en-US"/>
    </w:rPr>
  </w:style>
  <w:style w:type="character" w:customStyle="1" w:styleId="EquationChar">
    <w:name w:val="Equation Char"/>
    <w:link w:val="Equation"/>
    <w:rsid w:val="00080418"/>
    <w:rPr>
      <w:rFonts w:ascii="Times New Roman" w:hAnsi="Times New Roman"/>
      <w:sz w:val="24"/>
      <w:lang w:val="en-GB" w:eastAsia="en-US"/>
    </w:rPr>
  </w:style>
  <w:style w:type="character" w:customStyle="1" w:styleId="ezkurwreuab5ozgtqnkl">
    <w:name w:val="ezkurwreuab5ozgtqnkl"/>
    <w:basedOn w:val="DefaultParagraphFont"/>
    <w:rsid w:val="00080418"/>
  </w:style>
  <w:style w:type="paragraph" w:customStyle="1" w:styleId="Heading10">
    <w:name w:val="Heading_1"/>
    <w:basedOn w:val="Normal"/>
    <w:next w:val="Normal"/>
    <w:link w:val="Heading1Char0"/>
    <w:autoRedefine/>
    <w:qFormat/>
    <w:rsid w:val="00FF1C2C"/>
    <w:pPr>
      <w:keepNext/>
      <w:keepLines/>
      <w:spacing w:before="160"/>
    </w:pPr>
    <w:rPr>
      <w:rFonts w:ascii="Times New Roman Bold" w:eastAsia="Times New Roman" w:hAnsi="Times New Roman Bold" w:cs="Times New Roman Bold"/>
      <w:b/>
      <w:sz w:val="28"/>
      <w:lang w:eastAsia="zh-CN"/>
    </w:rPr>
  </w:style>
  <w:style w:type="character" w:customStyle="1" w:styleId="Heading1Char0">
    <w:name w:val="Heading_1 Char"/>
    <w:basedOn w:val="DefaultParagraphFont"/>
    <w:link w:val="Heading10"/>
    <w:locked/>
    <w:rsid w:val="00FF1C2C"/>
    <w:rPr>
      <w:rFonts w:ascii="Times New Roman Bold" w:eastAsia="Times New Roman" w:hAnsi="Times New Roman Bold" w:cs="Times New Roman Bold"/>
      <w:b/>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517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afar.Nasser@aces-inc.com"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Elee@ntia.gov" TargetMode="External"/><Relationship Id="rId12" Type="http://schemas.openxmlformats.org/officeDocument/2006/relationships/hyperlink" Target="mailto:dmitry.baraban@associates.hq.dhs.gov"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ichard.ontiveros@hq.dhs.gov"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yperlink" Target="mailto:emily.murphy@hq.dhs.gov"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mailto:TAlvarez@ftidc.com" TargetMode="Externa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10</Pages>
  <Words>2098</Words>
  <Characters>11964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14034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 Matas, Juan Gabriel</dc:creator>
  <cp:lastModifiedBy>USA</cp:lastModifiedBy>
  <cp:revision>2</cp:revision>
  <cp:lastPrinted>2008-02-21T14:04:00Z</cp:lastPrinted>
  <dcterms:created xsi:type="dcterms:W3CDTF">2025-08-28T17:43:00Z</dcterms:created>
  <dcterms:modified xsi:type="dcterms:W3CDTF">2025-08-28T17:43:00Z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